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129" w:rsidRPr="007E4B7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001B6354">
        <w:rPr>
          <w:rFonts w:ascii="GHEA Grapalat" w:hAnsi="GHEA Grapalat"/>
          <w:i/>
        </w:rPr>
        <w:t>11</w:t>
      </w:r>
    </w:p>
    <w:p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001D5C6E">
        <w:rPr>
          <w:rFonts w:ascii="GHEA Grapalat" w:hAnsi="GHEA Grapalat"/>
          <w:i/>
        </w:rPr>
        <w:t>от 01 июля 2025 года № 239</w:t>
      </w:r>
      <w:r w:rsidR="001D5C6E">
        <w:rPr>
          <w:rFonts w:ascii="GHEA Grapalat" w:hAnsi="GHEA Grapalat"/>
          <w:i/>
          <w:lang w:val="hy-AM"/>
        </w:rPr>
        <w:t>-</w:t>
      </w:r>
      <w:r w:rsidR="001D5C6E">
        <w:rPr>
          <w:rFonts w:ascii="GHEA Grapalat" w:hAnsi="GHEA Grapalat"/>
          <w:i/>
        </w:rPr>
        <w:t>A</w:t>
      </w:r>
    </w:p>
    <w:p w:rsidR="000B4129" w:rsidRPr="000B4129" w:rsidRDefault="000B4129" w:rsidP="000B4129">
      <w:pPr>
        <w:widowControl w:val="0"/>
        <w:spacing w:after="160" w:line="360" w:lineRule="auto"/>
        <w:ind w:right="-7" w:firstLine="567"/>
        <w:jc w:val="right"/>
        <w:rPr>
          <w:rFonts w:ascii="GHEA Grapalat" w:hAnsi="GHEA Grapalat" w:cs="Sylfaen"/>
          <w:i/>
          <w:u w:val="single"/>
        </w:rPr>
      </w:pPr>
      <w:r w:rsidRPr="000B4129">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0F53E9">
        <w:rPr>
          <w:rFonts w:ascii="GHEA Grapalat" w:hAnsi="GHEA Grapalat"/>
          <w:i w:val="0"/>
          <w:sz w:val="24"/>
          <w:szCs w:val="24"/>
        </w:rPr>
        <w:t xml:space="preserve">ЗАПРОС КОТИРОВОК </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130506">
        <w:rPr>
          <w:rFonts w:ascii="GHEA Grapalat" w:hAnsi="GHEA Grapalat"/>
          <w:i w:val="0"/>
          <w:sz w:val="24"/>
          <w:szCs w:val="24"/>
        </w:rPr>
        <w:t>0</w:t>
      </w:r>
      <w:r w:rsidR="00130506" w:rsidRPr="00130506">
        <w:rPr>
          <w:rFonts w:ascii="GHEA Grapalat" w:hAnsi="GHEA Grapalat"/>
          <w:i w:val="0"/>
          <w:sz w:val="24"/>
          <w:szCs w:val="24"/>
        </w:rPr>
        <w:t>5</w:t>
      </w:r>
      <w:bookmarkStart w:id="0" w:name="_GoBack"/>
      <w:bookmarkEnd w:id="0"/>
      <w:r w:rsidRPr="009044F1">
        <w:rPr>
          <w:rFonts w:ascii="GHEA Grapalat" w:hAnsi="GHEA Grapalat"/>
          <w:i w:val="0"/>
          <w:sz w:val="24"/>
          <w:szCs w:val="24"/>
        </w:rPr>
        <w:t>" "</w:t>
      </w:r>
      <w:r w:rsidR="00CE54C0">
        <w:rPr>
          <w:rFonts w:ascii="GHEA Grapalat" w:hAnsi="GHEA Grapalat"/>
          <w:i w:val="0"/>
          <w:sz w:val="24"/>
          <w:szCs w:val="24"/>
        </w:rPr>
        <w:t>ДЕКАБРЯ</w:t>
      </w:r>
      <w:r w:rsidRPr="009044F1">
        <w:rPr>
          <w:rFonts w:ascii="GHEA Grapalat" w:hAnsi="GHEA Grapalat"/>
          <w:i w:val="0"/>
          <w:sz w:val="24"/>
          <w:szCs w:val="24"/>
        </w:rPr>
        <w:t>" 20</w:t>
      </w:r>
      <w:r w:rsidR="00CE54C0">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w:t>
      </w:r>
      <w:r w:rsidR="00CE54C0">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4D4B2B">
        <w:rPr>
          <w:rFonts w:ascii="GHEA Grapalat" w:hAnsi="GHEA Grapalat"/>
          <w:i w:val="0"/>
          <w:sz w:val="24"/>
          <w:szCs w:val="24"/>
          <w:lang w:val="en-US"/>
        </w:rPr>
        <w:t xml:space="preserve"> </w:t>
      </w:r>
      <w:r w:rsidRPr="004775ED">
        <w:rPr>
          <w:rFonts w:ascii="GHEA Grapalat" w:hAnsi="GHEA Grapalat"/>
          <w:i w:val="0"/>
          <w:sz w:val="24"/>
          <w:szCs w:val="24"/>
        </w:rPr>
        <w:t xml:space="preserve"> </w:t>
      </w:r>
      <w:r w:rsidR="004D4B2B">
        <w:rPr>
          <w:rFonts w:ascii="Arial" w:hAnsi="Arial" w:cs="Arial"/>
          <w:i w:val="0"/>
          <w:sz w:val="24"/>
          <w:szCs w:val="24"/>
        </w:rPr>
        <w:t>СШЕпоИМГ</w:t>
      </w:r>
      <w:r w:rsidR="000F53E9">
        <w:rPr>
          <w:rFonts w:ascii="GHEA Grapalat" w:hAnsi="GHEA Grapalat"/>
          <w:i w:val="0"/>
          <w:sz w:val="24"/>
          <w:szCs w:val="24"/>
        </w:rPr>
        <w:t>-</w:t>
      </w:r>
      <w:r w:rsidR="004D4B2B" w:rsidRPr="004D4B2B">
        <w:rPr>
          <w:rFonts w:ascii="Arial" w:hAnsi="Arial" w:cs="Arial"/>
          <w:sz w:val="24"/>
          <w:szCs w:val="24"/>
          <w:lang w:val="en-US"/>
        </w:rPr>
        <w:t>GH</w:t>
      </w:r>
      <w:r w:rsidR="004D4B2B" w:rsidRPr="004D4B2B">
        <w:rPr>
          <w:rFonts w:ascii="GHEA Grapalat" w:hAnsi="GHEA Grapalat"/>
          <w:sz w:val="24"/>
          <w:szCs w:val="24"/>
        </w:rPr>
        <w:t>TsDzB</w:t>
      </w:r>
      <w:r w:rsidR="004D4B2B" w:rsidRPr="004D4B2B">
        <w:rPr>
          <w:rStyle w:val="af6"/>
          <w:rFonts w:ascii="GHEA Grapalat" w:hAnsi="GHEA Grapalat"/>
          <w:sz w:val="24"/>
          <w:szCs w:val="24"/>
        </w:rPr>
        <w:footnoteReference w:customMarkFollows="1" w:id="2"/>
        <w:t>*</w:t>
      </w:r>
      <w:r w:rsidR="000F53E9" w:rsidRPr="004D4B2B">
        <w:rPr>
          <w:rFonts w:ascii="GHEA Grapalat" w:hAnsi="GHEA Grapalat"/>
          <w:i w:val="0"/>
          <w:sz w:val="24"/>
          <w:szCs w:val="24"/>
        </w:rPr>
        <w:t>-</w:t>
      </w:r>
      <w:r w:rsidR="000F53E9">
        <w:rPr>
          <w:rFonts w:ascii="GHEA Grapalat" w:hAnsi="GHEA Grapalat"/>
          <w:i w:val="0"/>
          <w:sz w:val="24"/>
          <w:szCs w:val="24"/>
        </w:rPr>
        <w:t xml:space="preserve">2026/01 </w:t>
      </w:r>
    </w:p>
    <w:p w:rsidR="0091042F" w:rsidRPr="009044F1" w:rsidRDefault="0091042F" w:rsidP="00B46D58">
      <w:pPr>
        <w:pStyle w:val="a3"/>
        <w:widowControl w:val="0"/>
        <w:spacing w:after="160" w:line="240" w:lineRule="auto"/>
        <w:rPr>
          <w:rFonts w:ascii="GHEA Grapalat" w:hAnsi="GHEA Grapalat"/>
          <w:i w:val="0"/>
          <w:sz w:val="24"/>
          <w:szCs w:val="24"/>
        </w:rPr>
      </w:pPr>
    </w:p>
    <w:p w:rsidR="00311076" w:rsidRPr="004775ED" w:rsidRDefault="00642EFE" w:rsidP="00B46D58">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CE54C0">
        <w:rPr>
          <w:rFonts w:ascii="GHEA Grapalat" w:hAnsi="GHEA Grapalat"/>
          <w:i w:val="0"/>
          <w:sz w:val="24"/>
          <w:szCs w:val="24"/>
        </w:rPr>
        <w:t xml:space="preserve">ГНКО </w:t>
      </w:r>
      <w:r w:rsidR="00CE54C0">
        <w:rPr>
          <w:rFonts w:ascii="GHEA Grapalat" w:hAnsi="GHEA Grapalat"/>
          <w:i w:val="0"/>
          <w:sz w:val="24"/>
          <w:szCs w:val="24"/>
          <w:lang w:val="hy-AM"/>
        </w:rPr>
        <w:t>&lt;&lt;</w:t>
      </w:r>
      <w:r w:rsidR="00CE54C0">
        <w:rPr>
          <w:rFonts w:ascii="GHEA Grapalat" w:hAnsi="GHEA Grapalat"/>
          <w:i w:val="0"/>
          <w:sz w:val="24"/>
          <w:szCs w:val="24"/>
        </w:rPr>
        <w:t xml:space="preserve">Средняя школа Ерасхауна по имени Мартика Геворгяна </w:t>
      </w:r>
      <w:r w:rsidR="00CE54C0">
        <w:rPr>
          <w:rFonts w:ascii="GHEA Grapalat" w:hAnsi="GHEA Grapalat"/>
          <w:i w:val="0"/>
          <w:sz w:val="24"/>
          <w:szCs w:val="24"/>
          <w:lang w:val="hy-AM"/>
        </w:rPr>
        <w:t>&gt;&gt;</w:t>
      </w:r>
      <w:r w:rsidR="00CE54C0" w:rsidRPr="00CE54C0">
        <w:rPr>
          <w:rFonts w:ascii="GHEA Grapalat" w:hAnsi="GHEA Grapalat"/>
          <w:i w:val="0"/>
          <w:sz w:val="24"/>
          <w:szCs w:val="24"/>
        </w:rPr>
        <w:t xml:space="preserve"> </w:t>
      </w:r>
      <w:r w:rsidRPr="009044F1">
        <w:rPr>
          <w:rFonts w:ascii="GHEA Grapalat" w:hAnsi="GHEA Grapalat"/>
          <w:i w:val="0"/>
          <w:sz w:val="24"/>
          <w:szCs w:val="24"/>
        </w:rPr>
        <w:t>находящийся по адресу:</w:t>
      </w:r>
      <w:r w:rsidR="00CE54C0">
        <w:rPr>
          <w:rFonts w:ascii="GHEA Grapalat" w:hAnsi="GHEA Grapalat"/>
          <w:i w:val="0"/>
          <w:sz w:val="24"/>
          <w:szCs w:val="24"/>
        </w:rPr>
        <w:t xml:space="preserve"> село Ерасхаун ул.1 дом 21</w:t>
      </w:r>
    </w:p>
    <w:p w:rsidR="00642EFE" w:rsidRPr="009044F1" w:rsidRDefault="00642EFE" w:rsidP="00B46D58">
      <w:pPr>
        <w:pStyle w:val="a3"/>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00CE54C0">
        <w:rPr>
          <w:rFonts w:ascii="GHEA Grapalat" w:hAnsi="GHEA Grapalat"/>
          <w:i w:val="0"/>
          <w:sz w:val="24"/>
          <w:szCs w:val="24"/>
        </w:rPr>
        <w:t xml:space="preserve">запрос котировок </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782D60" w:rsidRPr="00782D60" w:rsidRDefault="00A20B69" w:rsidP="00CE54C0">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CE54C0">
        <w:rPr>
          <w:rFonts w:ascii="GHEA Grapalat" w:hAnsi="GHEA Grapalat"/>
          <w:i w:val="0"/>
          <w:sz w:val="24"/>
          <w:szCs w:val="24"/>
        </w:rPr>
        <w:t>п</w:t>
      </w:r>
      <w:r w:rsidR="00CE54C0" w:rsidRPr="00AE3B48">
        <w:rPr>
          <w:rFonts w:ascii="GHEA Grapalat" w:hAnsi="GHEA Grapalat"/>
          <w:i w:val="0"/>
          <w:sz w:val="24"/>
          <w:szCs w:val="24"/>
        </w:rPr>
        <w:t>рофессиональные услуги по перевозке пассажиров</w:t>
      </w:r>
    </w:p>
    <w:p w:rsidR="00341A74" w:rsidRPr="003A1EBB" w:rsidRDefault="00782D60" w:rsidP="00B46D58">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D85563"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3"/>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D85563" w:rsidRDefault="009216D6" w:rsidP="009216D6">
      <w:pPr>
        <w:pStyle w:val="a3"/>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sidR="00CE54C0">
        <w:rPr>
          <w:rFonts w:ascii="GHEA Grapalat" w:hAnsi="GHEA Grapalat"/>
          <w:i w:val="0"/>
          <w:sz w:val="24"/>
          <w:szCs w:val="24"/>
        </w:rPr>
        <w:t xml:space="preserve">запрос котировок </w:t>
      </w:r>
      <w:r w:rsidRPr="00D85563">
        <w:rPr>
          <w:rFonts w:ascii="GHEA Grapalat" w:hAnsi="GHEA Grapalat"/>
          <w:i w:val="0"/>
          <w:sz w:val="24"/>
          <w:szCs w:val="24"/>
        </w:rPr>
        <w:t xml:space="preserve"> необходимо подавать по адресу</w:t>
      </w:r>
    </w:p>
    <w:p w:rsidR="00CE54C0" w:rsidRDefault="00CE54C0" w:rsidP="00CE54C0">
      <w:pPr>
        <w:pStyle w:val="aff4"/>
        <w:rPr>
          <w:rFonts w:ascii="GHEA Grapalat" w:hAnsi="GHEA Grapalat"/>
          <w:i/>
        </w:rPr>
      </w:pPr>
      <w:r w:rsidRPr="00CE54C0">
        <w:lastRenderedPageBreak/>
        <w:t>Армавирская область, село Ехегнут,</w:t>
      </w:r>
      <w:r>
        <w:t xml:space="preserve"> </w:t>
      </w:r>
      <w:r w:rsidRPr="00CE54C0">
        <w:t>3-я улица, дом 22</w:t>
      </w:r>
    </w:p>
    <w:p w:rsidR="009216D6" w:rsidRPr="00D85563" w:rsidRDefault="009216D6" w:rsidP="00CE54C0">
      <w:pPr>
        <w:pStyle w:val="aff4"/>
        <w:rPr>
          <w:rFonts w:ascii="GHEA Grapalat" w:hAnsi="GHEA Grapalat"/>
          <w:i/>
        </w:rPr>
      </w:pPr>
      <w:r w:rsidRPr="00D85563">
        <w:rPr>
          <w:rFonts w:ascii="GHEA Grapalat" w:hAnsi="GHEA Grapalat"/>
          <w:i/>
        </w:rPr>
        <w:t xml:space="preserve">документарной форме, до </w:t>
      </w:r>
      <w:r w:rsidR="00CE54C0">
        <w:rPr>
          <w:rFonts w:ascii="GHEA Grapalat" w:hAnsi="GHEA Grapalat"/>
          <w:i/>
        </w:rPr>
        <w:t>13</w:t>
      </w:r>
      <w:r w:rsidR="00CE54C0" w:rsidRPr="00CE54C0">
        <w:rPr>
          <w:rFonts w:ascii="GHEA Grapalat" w:hAnsi="GHEA Grapalat"/>
          <w:i/>
        </w:rPr>
        <w:t xml:space="preserve">:30 </w:t>
      </w:r>
      <w:r w:rsidRPr="00D85563">
        <w:rPr>
          <w:rFonts w:ascii="GHEA Grapalat" w:hAnsi="GHEA Grapalat"/>
          <w:i/>
        </w:rPr>
        <w:t>часов __</w:t>
      </w:r>
      <w:r w:rsidR="00CE54C0" w:rsidRPr="00CE54C0">
        <w:rPr>
          <w:rFonts w:ascii="GHEA Grapalat" w:hAnsi="GHEA Grapalat"/>
          <w:i/>
        </w:rPr>
        <w:t>7</w:t>
      </w:r>
      <w:r w:rsidRPr="00D85563">
        <w:rPr>
          <w:rFonts w:ascii="GHEA Grapalat" w:hAnsi="GHEA Grapalat"/>
          <w:i/>
        </w:rPr>
        <w:t>__-го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CE54C0">
      <w:pPr>
        <w:pStyle w:val="aff4"/>
        <w:rPr>
          <w:rFonts w:ascii="GHEA Grapalat" w:hAnsi="GHEA Grapalat"/>
          <w:i/>
        </w:rPr>
      </w:pPr>
      <w:r w:rsidRPr="00D85563">
        <w:rPr>
          <w:rFonts w:ascii="GHEA Grapalat" w:hAnsi="GHEA Grapalat"/>
          <w:i/>
        </w:rPr>
        <w:t xml:space="preserve">Вскрытие заявок будет проводиться по адресу </w:t>
      </w:r>
      <w:r w:rsidR="00CE54C0" w:rsidRPr="00CE54C0">
        <w:t>Армавирская область, село Ехегнут,</w:t>
      </w:r>
      <w:r w:rsidR="00CE54C0">
        <w:t xml:space="preserve"> </w:t>
      </w:r>
      <w:r w:rsidR="00CE54C0" w:rsidRPr="00CE54C0">
        <w:t>3-я улица, дом 22</w:t>
      </w:r>
      <w:r w:rsidR="00CE54C0" w:rsidRPr="00CE54C0">
        <w:rPr>
          <w:rFonts w:ascii="GHEA Grapalat" w:hAnsi="GHEA Grapalat"/>
          <w:i/>
        </w:rPr>
        <w:t xml:space="preserve"> </w:t>
      </w:r>
      <w:r w:rsidRPr="00D85563">
        <w:rPr>
          <w:rFonts w:ascii="GHEA Grapalat" w:hAnsi="GHEA Grapalat"/>
          <w:i/>
        </w:rPr>
        <w:t>, в _</w:t>
      </w:r>
      <w:r w:rsidR="00CE54C0">
        <w:rPr>
          <w:rFonts w:ascii="GHEA Grapalat" w:hAnsi="GHEA Grapalat"/>
          <w:i/>
        </w:rPr>
        <w:t>13</w:t>
      </w:r>
      <w:r w:rsidR="00CE54C0" w:rsidRPr="00CE54C0">
        <w:rPr>
          <w:rFonts w:ascii="GHEA Grapalat" w:hAnsi="GHEA Grapalat"/>
          <w:i/>
        </w:rPr>
        <w:t xml:space="preserve">:30 </w:t>
      </w:r>
      <w:r w:rsidRPr="00D85563">
        <w:rPr>
          <w:rFonts w:ascii="GHEA Grapalat" w:hAnsi="GHEA Grapalat"/>
          <w:i/>
        </w:rPr>
        <w:t xml:space="preserve"> часов "</w:t>
      </w:r>
      <w:r w:rsidR="00CE54C0">
        <w:rPr>
          <w:rFonts w:ascii="GHEA Grapalat" w:hAnsi="GHEA Grapalat"/>
          <w:i/>
        </w:rPr>
        <w:t>11</w:t>
      </w:r>
      <w:r w:rsidRPr="00D85563">
        <w:rPr>
          <w:rFonts w:ascii="GHEA Grapalat" w:hAnsi="GHEA Grapalat"/>
          <w:i/>
        </w:rPr>
        <w:t>" "</w:t>
      </w:r>
      <w:r w:rsidR="00CE54C0">
        <w:rPr>
          <w:rFonts w:ascii="GHEA Grapalat" w:hAnsi="GHEA Grapalat"/>
          <w:i/>
        </w:rPr>
        <w:t>декабря" "2025г</w:t>
      </w:r>
      <w:r w:rsidRPr="00D85563">
        <w:rPr>
          <w:rFonts w:ascii="GHEA Grapalat" w:hAnsi="GHEA Grapalat"/>
          <w:i/>
        </w:rPr>
        <w:t>".</w:t>
      </w:r>
    </w:p>
    <w:p w:rsidR="00F95DBF" w:rsidRPr="001B32D9" w:rsidRDefault="00F95DBF" w:rsidP="00F95D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754697" w:rsidRPr="003A1EBB" w:rsidRDefault="00CE54C0" w:rsidP="00B46D58">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Амаля Григорян</w:t>
      </w:r>
      <w:r w:rsidR="00754697" w:rsidRPr="00D3423E">
        <w:rPr>
          <w:rFonts w:ascii="GHEA Grapalat" w:hAnsi="GHEA Grapalat"/>
          <w:i w:val="0"/>
          <w:sz w:val="24"/>
          <w:szCs w:val="24"/>
        </w:rPr>
        <w:t>_</w:t>
      </w:r>
    </w:p>
    <w:p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CE54C0">
        <w:rPr>
          <w:rFonts w:ascii="GHEA Grapalat" w:hAnsi="GHEA Grapalat"/>
          <w:i w:val="0"/>
          <w:sz w:val="24"/>
          <w:szCs w:val="24"/>
        </w:rPr>
        <w:t>093731879</w:t>
      </w:r>
    </w:p>
    <w:p w:rsidR="00754697" w:rsidRPr="00CE54C0"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CE54C0" w:rsidRPr="00CE54C0">
        <w:rPr>
          <w:rFonts w:ascii="GHEA Grapalat" w:hAnsi="GHEA Grapalat"/>
          <w:i w:val="0"/>
          <w:sz w:val="24"/>
          <w:szCs w:val="24"/>
        </w:rPr>
        <w:t xml:space="preserve"> </w:t>
      </w:r>
      <w:r w:rsidR="00CE54C0">
        <w:rPr>
          <w:rFonts w:ascii="GHEA Grapalat" w:hAnsi="GHEA Grapalat"/>
          <w:i w:val="0"/>
          <w:sz w:val="24"/>
          <w:szCs w:val="24"/>
          <w:lang w:val="en-US"/>
        </w:rPr>
        <w:t>grigorian</w:t>
      </w:r>
      <w:r w:rsidR="00CE54C0" w:rsidRPr="00CE54C0">
        <w:rPr>
          <w:rFonts w:ascii="GHEA Grapalat" w:hAnsi="GHEA Grapalat"/>
          <w:i w:val="0"/>
          <w:sz w:val="24"/>
          <w:szCs w:val="24"/>
        </w:rPr>
        <w:t>.</w:t>
      </w:r>
      <w:r w:rsidR="00CE54C0">
        <w:rPr>
          <w:rFonts w:ascii="GHEA Grapalat" w:hAnsi="GHEA Grapalat"/>
          <w:i w:val="0"/>
          <w:sz w:val="24"/>
          <w:szCs w:val="24"/>
          <w:lang w:val="en-US"/>
        </w:rPr>
        <w:t>amaliya</w:t>
      </w:r>
      <w:r w:rsidR="00CE54C0" w:rsidRPr="00CE54C0">
        <w:rPr>
          <w:rFonts w:ascii="GHEA Grapalat" w:hAnsi="GHEA Grapalat"/>
          <w:i w:val="0"/>
          <w:sz w:val="24"/>
          <w:szCs w:val="24"/>
        </w:rPr>
        <w:t>@</w:t>
      </w:r>
      <w:r w:rsidR="00CE54C0">
        <w:rPr>
          <w:rFonts w:ascii="GHEA Grapalat" w:hAnsi="GHEA Grapalat"/>
          <w:i w:val="0"/>
          <w:sz w:val="24"/>
          <w:szCs w:val="24"/>
          <w:lang w:val="en-US"/>
        </w:rPr>
        <w:t>yandex</w:t>
      </w:r>
      <w:r w:rsidR="00CE54C0" w:rsidRPr="00CE54C0">
        <w:rPr>
          <w:rFonts w:ascii="GHEA Grapalat" w:hAnsi="GHEA Grapalat"/>
          <w:i w:val="0"/>
          <w:sz w:val="24"/>
          <w:szCs w:val="24"/>
        </w:rPr>
        <w:t>.</w:t>
      </w:r>
      <w:r w:rsidR="00CE54C0">
        <w:rPr>
          <w:rFonts w:ascii="GHEA Grapalat" w:hAnsi="GHEA Grapalat"/>
          <w:i w:val="0"/>
          <w:sz w:val="24"/>
          <w:szCs w:val="24"/>
          <w:lang w:val="en-US"/>
        </w:rPr>
        <w:t>ru</w:t>
      </w:r>
    </w:p>
    <w:p w:rsidR="00754697" w:rsidRPr="009044F1" w:rsidRDefault="00754697" w:rsidP="00B46D58">
      <w:pPr>
        <w:pStyle w:val="a3"/>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Заказчик</w:t>
      </w:r>
      <w:r w:rsidR="00CE54C0" w:rsidRPr="00CE54C0">
        <w:rPr>
          <w:rFonts w:ascii="GHEA Grapalat" w:hAnsi="GHEA Grapalat"/>
          <w:i w:val="0"/>
          <w:sz w:val="24"/>
          <w:szCs w:val="24"/>
        </w:rPr>
        <w:t xml:space="preserve">    </w:t>
      </w:r>
      <w:r w:rsidRPr="009044F1">
        <w:rPr>
          <w:rFonts w:ascii="GHEA Grapalat" w:hAnsi="GHEA Grapalat"/>
          <w:i w:val="0"/>
          <w:sz w:val="24"/>
          <w:szCs w:val="24"/>
        </w:rPr>
        <w:t xml:space="preserve"> </w:t>
      </w:r>
      <w:r w:rsidR="00CE54C0">
        <w:rPr>
          <w:rFonts w:ascii="GHEA Grapalat" w:hAnsi="GHEA Grapalat"/>
          <w:i w:val="0"/>
          <w:sz w:val="24"/>
          <w:szCs w:val="24"/>
        </w:rPr>
        <w:t xml:space="preserve">ГНКО </w:t>
      </w:r>
      <w:r w:rsidR="00CE54C0">
        <w:rPr>
          <w:rFonts w:ascii="GHEA Grapalat" w:hAnsi="GHEA Grapalat"/>
          <w:i w:val="0"/>
          <w:sz w:val="24"/>
          <w:szCs w:val="24"/>
          <w:lang w:val="hy-AM"/>
        </w:rPr>
        <w:t>&lt;&lt;</w:t>
      </w:r>
      <w:r w:rsidR="00CE54C0">
        <w:rPr>
          <w:rFonts w:ascii="GHEA Grapalat" w:hAnsi="GHEA Grapalat"/>
          <w:i w:val="0"/>
          <w:sz w:val="24"/>
          <w:szCs w:val="24"/>
        </w:rPr>
        <w:t xml:space="preserve">Средняя школа Ерасхауна по имени Мартика Геворгяна </w:t>
      </w:r>
      <w:r w:rsidR="00CE54C0">
        <w:rPr>
          <w:rFonts w:ascii="GHEA Grapalat" w:hAnsi="GHEA Grapalat"/>
          <w:i w:val="0"/>
          <w:sz w:val="24"/>
          <w:szCs w:val="24"/>
          <w:lang w:val="hy-AM"/>
        </w:rPr>
        <w:t>&gt;&gt;</w:t>
      </w:r>
    </w:p>
    <w:p w:rsidR="00915A97" w:rsidRPr="00D5443D" w:rsidRDefault="001F1DF7" w:rsidP="00B46D58">
      <w:pPr>
        <w:pStyle w:val="a3"/>
        <w:widowControl w:val="0"/>
        <w:spacing w:after="160" w:line="240" w:lineRule="auto"/>
        <w:ind w:left="3969" w:firstLine="0"/>
        <w:rPr>
          <w:rFonts w:ascii="GHEA Grapalat" w:hAnsi="GHEA Grapalat"/>
          <w:i w:val="0"/>
          <w:sz w:val="16"/>
          <w:szCs w:val="16"/>
        </w:rPr>
      </w:pPr>
      <w:r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Pr>
          <w:rFonts w:ascii="GHEA Grapalat" w:hAnsi="GHEA Grapalat"/>
          <w:i w:val="0"/>
          <w:sz w:val="16"/>
          <w:szCs w:val="16"/>
          <w:lang w:val="hy-AM"/>
        </w:rPr>
        <w:t xml:space="preserve"> </w:t>
      </w:r>
      <w:r w:rsidR="00915A97">
        <w:rPr>
          <w:rFonts w:ascii="GHEA Grapalat" w:hAnsi="GHEA Grapalat" w:cs="Sylfaen"/>
          <w:b/>
        </w:rPr>
        <w:br w:type="page"/>
      </w:r>
    </w:p>
    <w:p w:rsidR="00D12E3B" w:rsidRPr="009044F1" w:rsidRDefault="00D12E3B" w:rsidP="00D12E3B">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CE54C0" w:rsidRDefault="00D12E3B" w:rsidP="00D12E3B">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CE54C0">
        <w:rPr>
          <w:rFonts w:ascii="GHEA Grapalat" w:hAnsi="GHEA Grapalat"/>
        </w:rPr>
        <w:t xml:space="preserve">запрос котировок </w:t>
      </w:r>
      <w:r w:rsidRPr="001B32D9">
        <w:rPr>
          <w:rFonts w:ascii="GHEA Grapalat" w:hAnsi="GHEA Grapalat" w:cs="Sylfaen"/>
          <w:i/>
        </w:rPr>
        <w:br/>
      </w:r>
      <w:r w:rsidRPr="009044F1">
        <w:rPr>
          <w:rFonts w:ascii="GHEA Grapalat" w:hAnsi="GHEA Grapalat"/>
          <w:i/>
        </w:rPr>
        <w:t>под кодом</w:t>
      </w:r>
      <w:r w:rsidR="00CE54C0" w:rsidRPr="00CE54C0">
        <w:rPr>
          <w:rFonts w:ascii="Arial" w:hAnsi="Arial" w:cs="Arial"/>
          <w:i/>
        </w:rPr>
        <w:t xml:space="preserve"> </w:t>
      </w:r>
      <w:r w:rsidR="00CE54C0">
        <w:rPr>
          <w:rFonts w:ascii="Arial" w:hAnsi="Arial" w:cs="Arial"/>
          <w:i/>
        </w:rPr>
        <w:t>ԵՄԳԱՄԴ</w:t>
      </w:r>
      <w:r w:rsidR="00CE54C0">
        <w:rPr>
          <w:rFonts w:ascii="GHEA Grapalat" w:hAnsi="GHEA Grapalat"/>
          <w:i/>
        </w:rPr>
        <w:t>-</w:t>
      </w:r>
      <w:r w:rsidR="00CE54C0">
        <w:rPr>
          <w:rFonts w:ascii="Arial" w:hAnsi="Arial" w:cs="Arial"/>
          <w:i/>
        </w:rPr>
        <w:t>ԳՀԾՁԲ</w:t>
      </w:r>
      <w:r w:rsidR="00CE54C0">
        <w:rPr>
          <w:rFonts w:ascii="GHEA Grapalat" w:hAnsi="GHEA Grapalat"/>
          <w:i/>
        </w:rPr>
        <w:t xml:space="preserve">-2026/01 </w:t>
      </w:r>
    </w:p>
    <w:p w:rsidR="00D12E3B" w:rsidRPr="009044F1" w:rsidRDefault="00D12E3B" w:rsidP="00D12E3B">
      <w:pPr>
        <w:pStyle w:val="aa"/>
        <w:widowControl w:val="0"/>
        <w:spacing w:after="160"/>
        <w:ind w:firstLine="567"/>
        <w:jc w:val="right"/>
        <w:rPr>
          <w:rFonts w:ascii="GHEA Grapalat" w:hAnsi="GHEA Grapalat"/>
          <w:i/>
        </w:rPr>
      </w:pPr>
      <w:r>
        <w:rPr>
          <w:rFonts w:ascii="GHEA Grapalat" w:hAnsi="GHEA Grapalat"/>
          <w:i/>
        </w:rPr>
        <w:t xml:space="preserve">№ </w:t>
      </w:r>
      <w:r w:rsidR="00CE54C0">
        <w:rPr>
          <w:rFonts w:ascii="GHEA Grapalat" w:hAnsi="GHEA Grapalat"/>
          <w:i/>
        </w:rPr>
        <w:t xml:space="preserve">2 </w:t>
      </w:r>
      <w:r w:rsidRPr="009044F1">
        <w:rPr>
          <w:rFonts w:ascii="GHEA Grapalat" w:hAnsi="GHEA Grapalat"/>
          <w:i/>
        </w:rPr>
        <w:t xml:space="preserve">от </w:t>
      </w:r>
      <w:r w:rsidR="00CE54C0">
        <w:rPr>
          <w:rFonts w:ascii="GHEA Grapalat" w:hAnsi="GHEA Grapalat"/>
          <w:i/>
        </w:rPr>
        <w:t xml:space="preserve"> 4 декабря </w:t>
      </w:r>
      <w:r w:rsidRPr="009044F1">
        <w:rPr>
          <w:rFonts w:ascii="GHEA Grapalat" w:hAnsi="GHEA Grapalat"/>
          <w:i/>
        </w:rPr>
        <w:t xml:space="preserve"> 20</w:t>
      </w:r>
      <w:r w:rsidR="00CE54C0">
        <w:rPr>
          <w:rFonts w:ascii="GHEA Grapalat" w:hAnsi="GHEA Grapalat"/>
          <w:i/>
        </w:rPr>
        <w:t xml:space="preserve">25 </w:t>
      </w:r>
      <w:r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CE54C0" w:rsidRPr="009044F1" w:rsidRDefault="00CE54C0" w:rsidP="00CE54C0">
      <w:pPr>
        <w:pStyle w:val="a3"/>
        <w:widowControl w:val="0"/>
        <w:spacing w:line="240" w:lineRule="auto"/>
        <w:ind w:left="1701" w:firstLine="0"/>
        <w:jc w:val="left"/>
        <w:rPr>
          <w:rFonts w:ascii="GHEA Grapalat" w:hAnsi="GHEA Grapalat"/>
          <w:i w:val="0"/>
          <w:sz w:val="24"/>
          <w:szCs w:val="24"/>
          <w:u w:val="single"/>
        </w:rPr>
      </w:pPr>
      <w:r>
        <w:rPr>
          <w:rFonts w:ascii="GHEA Grapalat" w:hAnsi="GHEA Grapalat"/>
          <w:i w:val="0"/>
          <w:sz w:val="24"/>
          <w:szCs w:val="24"/>
        </w:rPr>
        <w:t xml:space="preserve">ГНКО </w:t>
      </w:r>
      <w:r>
        <w:rPr>
          <w:rFonts w:ascii="GHEA Grapalat" w:hAnsi="GHEA Grapalat"/>
          <w:i w:val="0"/>
          <w:sz w:val="24"/>
          <w:szCs w:val="24"/>
          <w:lang w:val="hy-AM"/>
        </w:rPr>
        <w:t>&lt;&lt;</w:t>
      </w:r>
      <w:r>
        <w:rPr>
          <w:rFonts w:ascii="GHEA Grapalat" w:hAnsi="GHEA Grapalat"/>
          <w:i w:val="0"/>
          <w:sz w:val="24"/>
          <w:szCs w:val="24"/>
        </w:rPr>
        <w:t xml:space="preserve">Средняя школа Ерасхауна по имени Мартика Геворгяна </w:t>
      </w:r>
      <w:r>
        <w:rPr>
          <w:rFonts w:ascii="GHEA Grapalat" w:hAnsi="GHEA Grapalat"/>
          <w:i w:val="0"/>
          <w:sz w:val="24"/>
          <w:szCs w:val="24"/>
          <w:lang w:val="hy-AM"/>
        </w:rPr>
        <w:t>&gt;&gt;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E54C0" w:rsidRPr="004D4B2B" w:rsidRDefault="002B32D6" w:rsidP="00CE54C0">
      <w:pPr>
        <w:pStyle w:val="a3"/>
        <w:widowControl w:val="0"/>
        <w:spacing w:line="240" w:lineRule="auto"/>
        <w:ind w:left="1701" w:firstLine="0"/>
        <w:jc w:val="left"/>
        <w:rPr>
          <w:rFonts w:ascii="Times New Roman" w:hAnsi="Times New Roman"/>
          <w:i w:val="0"/>
          <w:u w:val="single"/>
        </w:rPr>
      </w:pPr>
      <w:r w:rsidRPr="004D4B2B">
        <w:rPr>
          <w:rFonts w:ascii="Times New Roman" w:hAnsi="Times New Roman"/>
          <w:i w:val="0"/>
        </w:rPr>
        <w:t xml:space="preserve">НА </w:t>
      </w:r>
      <w:r w:rsidR="00CE54C0" w:rsidRPr="004D4B2B">
        <w:rPr>
          <w:rFonts w:ascii="Times New Roman" w:hAnsi="Times New Roman"/>
          <w:i w:val="0"/>
        </w:rPr>
        <w:t xml:space="preserve">ЗАПРОС КОТИРОВОК </w:t>
      </w:r>
      <w:r w:rsidRPr="004D4B2B">
        <w:rPr>
          <w:rFonts w:ascii="Times New Roman" w:hAnsi="Times New Roman"/>
          <w:i w:val="0"/>
        </w:rPr>
        <w:t xml:space="preserve">, ОБЪЯВЛЕННЫЙ С ЦЕЛЬЮ ПРИОБРЕТЕНИЯ </w:t>
      </w:r>
      <w:r w:rsidR="00CE54C0" w:rsidRPr="004D4B2B">
        <w:rPr>
          <w:rFonts w:ascii="Times New Roman" w:hAnsi="Times New Roman"/>
          <w:i w:val="0"/>
        </w:rPr>
        <w:t xml:space="preserve"> </w:t>
      </w:r>
      <w:r w:rsidR="00CE54C0" w:rsidRPr="004D4B2B">
        <w:rPr>
          <w:rFonts w:ascii="Times New Roman" w:hAnsi="Times New Roman"/>
          <w:i w:val="0"/>
          <w:spacing w:val="6"/>
          <w:sz w:val="24"/>
        </w:rPr>
        <w:t xml:space="preserve">поставку </w:t>
      </w:r>
      <w:r w:rsidR="00CE54C0" w:rsidRPr="004D4B2B">
        <w:rPr>
          <w:rFonts w:ascii="Times New Roman" w:hAnsi="Times New Roman"/>
          <w:i w:val="0"/>
          <w:sz w:val="24"/>
        </w:rPr>
        <w:t xml:space="preserve">профессиональные услуги по перевозке пассажиров  </w:t>
      </w:r>
      <w:r w:rsidRPr="004D4B2B">
        <w:rPr>
          <w:rFonts w:ascii="Times New Roman" w:hAnsi="Times New Roman"/>
          <w:i w:val="0"/>
        </w:rPr>
        <w:t>ДЛЯ НУЖД</w:t>
      </w:r>
      <w:r w:rsidR="00CE54C0" w:rsidRPr="004D4B2B">
        <w:rPr>
          <w:rFonts w:ascii="Times New Roman" w:hAnsi="Times New Roman"/>
          <w:i w:val="0"/>
        </w:rPr>
        <w:t xml:space="preserve">  </w:t>
      </w:r>
      <w:r w:rsidRPr="004D4B2B">
        <w:rPr>
          <w:rFonts w:ascii="Times New Roman" w:hAnsi="Times New Roman"/>
          <w:i w:val="0"/>
        </w:rPr>
        <w:t xml:space="preserve"> </w:t>
      </w:r>
      <w:r w:rsidR="00CE54C0" w:rsidRPr="004D4B2B">
        <w:rPr>
          <w:rFonts w:ascii="Times New Roman" w:hAnsi="Times New Roman"/>
          <w:i w:val="0"/>
        </w:rPr>
        <w:t xml:space="preserve">ГНКО </w:t>
      </w:r>
      <w:r w:rsidR="00CE54C0" w:rsidRPr="004D4B2B">
        <w:rPr>
          <w:rFonts w:ascii="Times New Roman" w:hAnsi="Times New Roman"/>
          <w:i w:val="0"/>
          <w:lang w:val="hy-AM"/>
        </w:rPr>
        <w:t>&lt;&lt;</w:t>
      </w:r>
      <w:r w:rsidR="00CE54C0" w:rsidRPr="004D4B2B">
        <w:rPr>
          <w:rFonts w:ascii="Times New Roman" w:hAnsi="Times New Roman"/>
          <w:i w:val="0"/>
        </w:rPr>
        <w:t xml:space="preserve">СРЕДНЯЯ ШКОЛА ЕРАСХАУНА ПО ИМЕНИ МАРТИКА ГЕВОРГЯНА </w:t>
      </w:r>
      <w:r w:rsidR="00CE54C0" w:rsidRPr="004D4B2B">
        <w:rPr>
          <w:rFonts w:ascii="Times New Roman" w:hAnsi="Times New Roman"/>
          <w:i w:val="0"/>
          <w:lang w:val="hy-AM"/>
        </w:rPr>
        <w:t>&gt;&gt;</w:t>
      </w:r>
    </w:p>
    <w:p w:rsidR="00096865" w:rsidRPr="009044F1" w:rsidRDefault="00096865"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4D4B2B" w:rsidRDefault="00160AE4" w:rsidP="00B46D58">
      <w:pPr>
        <w:widowControl w:val="0"/>
        <w:spacing w:after="160"/>
        <w:ind w:firstLine="567"/>
        <w:jc w:val="center"/>
        <w:rPr>
          <w:rFonts w:ascii="GHEA Grapalat" w:hAnsi="GHEA Grapalat"/>
          <w:b/>
        </w:rPr>
      </w:pPr>
    </w:p>
    <w:p w:rsidR="00CE54C0" w:rsidRPr="004D4B2B" w:rsidRDefault="00CE54C0" w:rsidP="00CE54C0">
      <w:pPr>
        <w:pStyle w:val="a3"/>
        <w:widowControl w:val="0"/>
        <w:spacing w:line="240" w:lineRule="auto"/>
        <w:ind w:left="1701" w:firstLine="0"/>
        <w:jc w:val="left"/>
        <w:rPr>
          <w:rFonts w:ascii="GHEA Grapalat" w:hAnsi="GHEA Grapalat"/>
          <w:b/>
          <w:i w:val="0"/>
          <w:sz w:val="24"/>
          <w:szCs w:val="24"/>
          <w:u w:val="single"/>
        </w:rPr>
      </w:pPr>
      <w:r w:rsidRPr="004D4B2B">
        <w:rPr>
          <w:rFonts w:ascii="GHEA Grapalat" w:hAnsi="GHEA Grapalat"/>
          <w:b/>
          <w:i w:val="0"/>
          <w:spacing w:val="6"/>
          <w:sz w:val="24"/>
        </w:rPr>
        <w:t xml:space="preserve">ПОСТАВКУ </w:t>
      </w:r>
      <w:r w:rsidRPr="004D4B2B">
        <w:rPr>
          <w:rFonts w:ascii="GHEA Grapalat" w:hAnsi="GHEA Grapalat"/>
          <w:b/>
          <w:i w:val="0"/>
          <w:sz w:val="24"/>
        </w:rPr>
        <w:t xml:space="preserve">ПРОФЕССИОНАЛЬНЫЕ УСЛУГИ ПО ПЕРЕВОЗКЕ ПАССАЖИРОВ </w:t>
      </w:r>
      <w:r w:rsidR="005D7731" w:rsidRPr="004D4B2B">
        <w:rPr>
          <w:rFonts w:ascii="GHEA Grapalat" w:hAnsi="GHEA Grapalat"/>
          <w:b/>
          <w:i w:val="0"/>
          <w:sz w:val="24"/>
        </w:rPr>
        <w:t>ДЛЯ НУЖД</w:t>
      </w:r>
      <w:r w:rsidR="00EB5576" w:rsidRPr="004D4B2B">
        <w:rPr>
          <w:rFonts w:ascii="GHEA Grapalat" w:hAnsi="GHEA Grapalat"/>
          <w:b/>
          <w:i w:val="0"/>
          <w:sz w:val="24"/>
        </w:rPr>
        <w:t xml:space="preserve"> </w:t>
      </w:r>
      <w:r w:rsidRPr="004D4B2B">
        <w:rPr>
          <w:rFonts w:ascii="GHEA Grapalat" w:hAnsi="GHEA Grapalat"/>
          <w:b/>
          <w:i w:val="0"/>
          <w:sz w:val="24"/>
        </w:rPr>
        <w:t xml:space="preserve"> </w:t>
      </w:r>
      <w:r w:rsidRPr="004D4B2B">
        <w:rPr>
          <w:rFonts w:ascii="GHEA Grapalat" w:hAnsi="GHEA Grapalat"/>
          <w:b/>
          <w:i w:val="0"/>
          <w:sz w:val="24"/>
          <w:szCs w:val="24"/>
        </w:rPr>
        <w:t xml:space="preserve">ГНКО </w:t>
      </w:r>
      <w:r w:rsidRPr="004D4B2B">
        <w:rPr>
          <w:rFonts w:ascii="GHEA Grapalat" w:hAnsi="GHEA Grapalat"/>
          <w:b/>
          <w:i w:val="0"/>
          <w:sz w:val="24"/>
          <w:szCs w:val="24"/>
          <w:lang w:val="hy-AM"/>
        </w:rPr>
        <w:t>&lt;&lt;</w:t>
      </w:r>
      <w:r w:rsidRPr="004D4B2B">
        <w:rPr>
          <w:rFonts w:ascii="GHEA Grapalat" w:hAnsi="GHEA Grapalat"/>
          <w:b/>
          <w:i w:val="0"/>
          <w:sz w:val="24"/>
          <w:szCs w:val="24"/>
        </w:rPr>
        <w:t xml:space="preserve">СРЕДНЯЯ ШКОЛА ЕРАСХАУНА ПО ИМЕНИ МАРТИКА ГЕВОРГЯНА </w:t>
      </w:r>
      <w:r w:rsidRPr="004D4B2B">
        <w:rPr>
          <w:rFonts w:ascii="GHEA Grapalat" w:hAnsi="GHEA Grapalat"/>
          <w:b/>
          <w:i w:val="0"/>
          <w:sz w:val="24"/>
          <w:szCs w:val="24"/>
          <w:lang w:val="hy-AM"/>
        </w:rPr>
        <w:t>&gt;&gt;</w:t>
      </w:r>
    </w:p>
    <w:p w:rsidR="00160AE4" w:rsidRPr="003A1EBB" w:rsidRDefault="00160AE4" w:rsidP="00CE54C0">
      <w:pPr>
        <w:widowControl w:val="0"/>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CE54C0">
        <w:rPr>
          <w:rFonts w:ascii="GHEA Grapalat" w:hAnsi="GHEA Grapalat"/>
          <w:b/>
        </w:rPr>
        <w:t>ЗАПРОС КОТИРОВОК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4"/>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lastRenderedPageBreak/>
        <w:t xml:space="preserve">НА </w:t>
      </w:r>
      <w:r w:rsidR="00CE54C0">
        <w:rPr>
          <w:rFonts w:ascii="GHEA Grapalat" w:hAnsi="GHEA Grapalat"/>
          <w:b/>
        </w:rPr>
        <w:t>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CE54C0">
        <w:rPr>
          <w:rFonts w:ascii="GHEA Grapalat" w:hAnsi="GHEA Grapalat"/>
          <w:spacing w:val="-6"/>
        </w:rPr>
        <w:t>запрос котировок</w:t>
      </w:r>
      <w:r w:rsidR="000F53E9">
        <w:rPr>
          <w:rFonts w:ascii="GHEA Grapalat" w:hAnsi="GHEA Grapalat"/>
          <w:spacing w:val="-6"/>
        </w:rPr>
        <w:t xml:space="preserve"> </w:t>
      </w:r>
      <w:r w:rsidR="00096865" w:rsidRPr="006D2DF7">
        <w:rPr>
          <w:rFonts w:ascii="GHEA Grapalat" w:hAnsi="GHEA Grapalat"/>
          <w:spacing w:val="-6"/>
        </w:rPr>
        <w:t xml:space="preserve">, проводимом под кодом </w:t>
      </w:r>
      <w:r w:rsidR="004D4B2B">
        <w:rPr>
          <w:rFonts w:ascii="Arial" w:hAnsi="Arial" w:cs="Arial"/>
          <w:i/>
        </w:rPr>
        <w:t>СШЕпоИМГ</w:t>
      </w:r>
      <w:r w:rsidR="004D4B2B">
        <w:rPr>
          <w:rFonts w:ascii="GHEA Grapalat" w:hAnsi="GHEA Grapalat"/>
        </w:rPr>
        <w:t>-</w:t>
      </w:r>
      <w:r w:rsidR="004D4B2B" w:rsidRPr="004D4B2B">
        <w:rPr>
          <w:rFonts w:ascii="Arial" w:hAnsi="Arial" w:cs="Arial"/>
          <w:lang w:val="en-US"/>
        </w:rPr>
        <w:t>GH</w:t>
      </w:r>
      <w:r w:rsidR="004D4B2B" w:rsidRPr="004D4B2B">
        <w:rPr>
          <w:rFonts w:ascii="GHEA Grapalat" w:hAnsi="GHEA Grapalat"/>
        </w:rPr>
        <w:t>TsDzB</w:t>
      </w:r>
      <w:r w:rsidR="004D4B2B" w:rsidRPr="004D4B2B">
        <w:rPr>
          <w:rStyle w:val="af6"/>
          <w:rFonts w:ascii="GHEA Grapalat" w:hAnsi="GHEA Grapalat"/>
        </w:rPr>
        <w:footnoteReference w:customMarkFollows="1" w:id="5"/>
        <w:t>*</w:t>
      </w:r>
      <w:r w:rsidR="004D4B2B" w:rsidRPr="004D4B2B">
        <w:rPr>
          <w:rFonts w:ascii="GHEA Grapalat" w:hAnsi="GHEA Grapalat"/>
        </w:rPr>
        <w:t>-</w:t>
      </w:r>
      <w:r w:rsidR="004D4B2B">
        <w:rPr>
          <w:rFonts w:ascii="GHEA Grapalat" w:hAnsi="GHEA Grapalat"/>
        </w:rPr>
        <w:t xml:space="preserve">2026/01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CE54C0">
        <w:rPr>
          <w:rFonts w:ascii="GHEA Grapalat" w:hAnsi="GHEA Grapalat"/>
          <w:sz w:val="24"/>
          <w:szCs w:val="24"/>
          <w:lang w:val="en-US"/>
        </w:rPr>
        <w:t>grigorian</w:t>
      </w:r>
      <w:r w:rsidR="00CE54C0" w:rsidRPr="00CE54C0">
        <w:rPr>
          <w:rFonts w:ascii="GHEA Grapalat" w:hAnsi="GHEA Grapalat"/>
          <w:sz w:val="24"/>
          <w:szCs w:val="24"/>
        </w:rPr>
        <w:t>.</w:t>
      </w:r>
      <w:r w:rsidR="00CE54C0">
        <w:rPr>
          <w:rFonts w:ascii="GHEA Grapalat" w:hAnsi="GHEA Grapalat"/>
          <w:sz w:val="24"/>
          <w:szCs w:val="24"/>
          <w:lang w:val="en-US"/>
        </w:rPr>
        <w:t>amaliya</w:t>
      </w:r>
      <w:r w:rsidR="00CE54C0" w:rsidRPr="00CE54C0">
        <w:rPr>
          <w:rFonts w:ascii="GHEA Grapalat" w:hAnsi="GHEA Grapalat"/>
          <w:sz w:val="24"/>
          <w:szCs w:val="24"/>
        </w:rPr>
        <w:t>@</w:t>
      </w:r>
      <w:r w:rsidR="00CE54C0">
        <w:rPr>
          <w:rFonts w:ascii="GHEA Grapalat" w:hAnsi="GHEA Grapalat"/>
          <w:sz w:val="24"/>
          <w:szCs w:val="24"/>
          <w:lang w:val="en-US"/>
        </w:rPr>
        <w:t>yandex</w:t>
      </w:r>
      <w:r w:rsidR="00CE54C0" w:rsidRPr="00CE54C0">
        <w:rPr>
          <w:rFonts w:ascii="GHEA Grapalat" w:hAnsi="GHEA Grapalat"/>
          <w:sz w:val="24"/>
          <w:szCs w:val="24"/>
        </w:rPr>
        <w:t>.</w:t>
      </w:r>
      <w:r w:rsidR="00CE54C0">
        <w:rPr>
          <w:rFonts w:ascii="GHEA Grapalat" w:hAnsi="GHEA Grapalat"/>
          <w:sz w:val="24"/>
          <w:szCs w:val="24"/>
          <w:lang w:val="en-US"/>
        </w:rPr>
        <w:t>ru</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CE54C0" w:rsidRDefault="00845AA5" w:rsidP="00CE54C0">
      <w:pPr>
        <w:pStyle w:val="a3"/>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E54C0" w:rsidRPr="004D4B2B">
        <w:rPr>
          <w:rFonts w:ascii="GHEA Grapalat" w:hAnsi="GHEA Grapalat"/>
          <w:i w:val="0"/>
          <w:sz w:val="24"/>
        </w:rPr>
        <w:t xml:space="preserve">" Профессиональные услуги по перевозке пассажиров </w:t>
      </w:r>
      <w:r w:rsidR="00CE54C0" w:rsidRPr="004D4B2B">
        <w:rPr>
          <w:rFonts w:ascii="GHEA Grapalat" w:hAnsi="GHEA Grapalat"/>
          <w:i w:val="0"/>
          <w:sz w:val="24"/>
          <w:lang w:val="hy-AM"/>
        </w:rPr>
        <w:t xml:space="preserve"> </w:t>
      </w:r>
      <w:r w:rsidR="00CE54C0" w:rsidRPr="004D4B2B">
        <w:rPr>
          <w:rFonts w:ascii="GHEA Grapalat" w:hAnsi="GHEA Grapalat"/>
          <w:i w:val="0"/>
          <w:sz w:val="24"/>
        </w:rPr>
        <w:t>"</w:t>
      </w:r>
      <w:r w:rsidR="00CE54C0" w:rsidRPr="004D4B2B">
        <w:rPr>
          <w:rFonts w:ascii="GHEA Grapalat" w:hAnsi="GHEA Grapalat"/>
          <w:i w:val="0"/>
          <w:sz w:val="28"/>
          <w:szCs w:val="24"/>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CE54C0">
        <w:rPr>
          <w:rFonts w:ascii="GHEA Grapalat" w:hAnsi="GHEA Grapalat"/>
          <w:i w:val="0"/>
          <w:sz w:val="24"/>
          <w:szCs w:val="24"/>
        </w:rPr>
        <w:t xml:space="preserve">ГНКО </w:t>
      </w:r>
      <w:r w:rsidR="00CE54C0">
        <w:rPr>
          <w:rFonts w:ascii="GHEA Grapalat" w:hAnsi="GHEA Grapalat"/>
          <w:i w:val="0"/>
          <w:sz w:val="24"/>
          <w:szCs w:val="24"/>
          <w:lang w:val="hy-AM"/>
        </w:rPr>
        <w:t>&lt;&lt;</w:t>
      </w:r>
      <w:r w:rsidR="00CE54C0">
        <w:rPr>
          <w:rFonts w:ascii="GHEA Grapalat" w:hAnsi="GHEA Grapalat"/>
          <w:i w:val="0"/>
          <w:sz w:val="24"/>
          <w:szCs w:val="24"/>
        </w:rPr>
        <w:t xml:space="preserve">Средняя Школа Ерасхауна По Имени Мартика Геворгяна </w:t>
      </w:r>
      <w:r w:rsidR="00CE54C0">
        <w:rPr>
          <w:rFonts w:ascii="GHEA Grapalat" w:hAnsi="GHEA Grapalat"/>
          <w:i w:val="0"/>
          <w:sz w:val="24"/>
          <w:szCs w:val="24"/>
          <w:lang w:val="hy-AM"/>
        </w:rPr>
        <w:t>&gt;&gt;</w:t>
      </w:r>
      <w:r w:rsidR="00CE54C0">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CE54C0">
        <w:rPr>
          <w:rFonts w:ascii="GHEA Grapalat" w:hAnsi="GHEA Grapalat"/>
          <w:i w:val="0"/>
          <w:sz w:val="24"/>
          <w:szCs w:val="24"/>
        </w:rPr>
        <w:t>1/один/</w:t>
      </w:r>
      <w:r w:rsidR="00CE54C0" w:rsidRPr="00CE54C0">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CE54C0" w:rsidRPr="00AE3B48" w:rsidTr="004D4B2B">
        <w:trPr>
          <w:jc w:val="center"/>
        </w:trPr>
        <w:tc>
          <w:tcPr>
            <w:tcW w:w="2634" w:type="dxa"/>
            <w:gridSpan w:val="2"/>
            <w:vAlign w:val="center"/>
          </w:tcPr>
          <w:p w:rsidR="00CE54C0" w:rsidRPr="00AE3B48" w:rsidRDefault="00CE54C0" w:rsidP="004D4B2B">
            <w:pPr>
              <w:pStyle w:val="23"/>
              <w:widowControl w:val="0"/>
              <w:spacing w:after="120" w:line="240" w:lineRule="auto"/>
              <w:ind w:firstLine="0"/>
              <w:jc w:val="center"/>
              <w:rPr>
                <w:rFonts w:ascii="GHEA Grapalat" w:hAnsi="GHEA Grapalat"/>
                <w:b/>
                <w:bCs/>
                <w:i/>
                <w:iCs/>
                <w:sz w:val="24"/>
                <w:szCs w:val="24"/>
              </w:rPr>
            </w:pPr>
            <w:r w:rsidRPr="00AE3B48">
              <w:rPr>
                <w:rFonts w:ascii="GHEA Grapalat" w:hAnsi="GHEA Grapalat"/>
                <w:b/>
                <w:i/>
                <w:sz w:val="24"/>
                <w:szCs w:val="24"/>
              </w:rPr>
              <w:t>Лотов</w:t>
            </w:r>
          </w:p>
        </w:tc>
        <w:tc>
          <w:tcPr>
            <w:tcW w:w="6600" w:type="dxa"/>
            <w:vMerge w:val="restart"/>
            <w:vAlign w:val="center"/>
          </w:tcPr>
          <w:p w:rsidR="00CE54C0" w:rsidRPr="00AE3B48" w:rsidRDefault="00CE54C0" w:rsidP="004D4B2B">
            <w:pPr>
              <w:pStyle w:val="23"/>
              <w:widowControl w:val="0"/>
              <w:spacing w:after="120" w:line="240" w:lineRule="auto"/>
              <w:ind w:firstLine="0"/>
              <w:jc w:val="center"/>
              <w:rPr>
                <w:rFonts w:ascii="GHEA Grapalat" w:hAnsi="GHEA Grapalat"/>
                <w:b/>
                <w:bCs/>
                <w:i/>
                <w:iCs/>
                <w:sz w:val="24"/>
                <w:szCs w:val="24"/>
              </w:rPr>
            </w:pPr>
            <w:r w:rsidRPr="00AE3B48">
              <w:rPr>
                <w:rFonts w:ascii="GHEA Grapalat" w:hAnsi="GHEA Grapalat"/>
                <w:b/>
                <w:i/>
                <w:sz w:val="24"/>
                <w:szCs w:val="24"/>
              </w:rPr>
              <w:t>Наименование лота</w:t>
            </w:r>
          </w:p>
        </w:tc>
      </w:tr>
      <w:tr w:rsidR="00CE54C0" w:rsidRPr="00AE3B48" w:rsidTr="004D4B2B">
        <w:trPr>
          <w:jc w:val="center"/>
        </w:trPr>
        <w:tc>
          <w:tcPr>
            <w:tcW w:w="1216" w:type="dxa"/>
            <w:vAlign w:val="center"/>
          </w:tcPr>
          <w:p w:rsidR="00CE54C0" w:rsidRPr="00AE3B48" w:rsidRDefault="00CE54C0" w:rsidP="004D4B2B">
            <w:pPr>
              <w:pStyle w:val="23"/>
              <w:widowControl w:val="0"/>
              <w:spacing w:after="120" w:line="240" w:lineRule="auto"/>
              <w:ind w:firstLine="0"/>
              <w:jc w:val="center"/>
              <w:rPr>
                <w:rFonts w:ascii="GHEA Grapalat" w:hAnsi="GHEA Grapalat"/>
                <w:sz w:val="24"/>
                <w:szCs w:val="24"/>
              </w:rPr>
            </w:pPr>
            <w:r w:rsidRPr="00AE3B48">
              <w:rPr>
                <w:rFonts w:ascii="GHEA Grapalat" w:hAnsi="GHEA Grapalat"/>
                <w:b/>
                <w:i/>
                <w:sz w:val="24"/>
                <w:szCs w:val="24"/>
              </w:rPr>
              <w:t>Номера</w:t>
            </w:r>
          </w:p>
        </w:tc>
        <w:tc>
          <w:tcPr>
            <w:tcW w:w="1418" w:type="dxa"/>
            <w:vAlign w:val="center"/>
          </w:tcPr>
          <w:p w:rsidR="00CE54C0" w:rsidRPr="00AE3B48" w:rsidRDefault="00CE54C0" w:rsidP="004D4B2B">
            <w:pPr>
              <w:pStyle w:val="23"/>
              <w:widowControl w:val="0"/>
              <w:spacing w:after="120" w:line="240" w:lineRule="auto"/>
              <w:ind w:firstLine="0"/>
              <w:jc w:val="center"/>
              <w:rPr>
                <w:rFonts w:ascii="GHEA Grapalat" w:hAnsi="GHEA Grapalat"/>
                <w:b/>
                <w:i/>
                <w:sz w:val="24"/>
                <w:szCs w:val="24"/>
              </w:rPr>
            </w:pPr>
            <w:r w:rsidRPr="00AE3B48">
              <w:rPr>
                <w:rFonts w:ascii="GHEA Grapalat" w:hAnsi="GHEA Grapalat"/>
                <w:b/>
                <w:i/>
                <w:sz w:val="24"/>
                <w:szCs w:val="24"/>
              </w:rPr>
              <w:t>Цена закупки</w:t>
            </w:r>
          </w:p>
        </w:tc>
        <w:tc>
          <w:tcPr>
            <w:tcW w:w="6600" w:type="dxa"/>
            <w:vMerge/>
            <w:vAlign w:val="center"/>
          </w:tcPr>
          <w:p w:rsidR="00CE54C0" w:rsidRPr="00AE3B48" w:rsidRDefault="00CE54C0" w:rsidP="004D4B2B">
            <w:pPr>
              <w:pStyle w:val="23"/>
              <w:widowControl w:val="0"/>
              <w:spacing w:after="120" w:line="240" w:lineRule="auto"/>
              <w:ind w:firstLine="0"/>
              <w:rPr>
                <w:rFonts w:ascii="GHEA Grapalat" w:hAnsi="GHEA Grapalat"/>
                <w:sz w:val="24"/>
                <w:szCs w:val="24"/>
                <w:u w:val="single"/>
              </w:rPr>
            </w:pPr>
          </w:p>
        </w:tc>
      </w:tr>
      <w:tr w:rsidR="00CE54C0" w:rsidRPr="00AE3B48" w:rsidTr="004D4B2B">
        <w:trPr>
          <w:jc w:val="center"/>
        </w:trPr>
        <w:tc>
          <w:tcPr>
            <w:tcW w:w="1216" w:type="dxa"/>
            <w:vAlign w:val="center"/>
          </w:tcPr>
          <w:p w:rsidR="00CE54C0" w:rsidRPr="00AE3B48" w:rsidRDefault="00CE54C0" w:rsidP="004D4B2B">
            <w:pPr>
              <w:pStyle w:val="23"/>
              <w:widowControl w:val="0"/>
              <w:spacing w:after="120" w:line="240" w:lineRule="auto"/>
              <w:ind w:firstLine="0"/>
              <w:jc w:val="center"/>
              <w:rPr>
                <w:rFonts w:ascii="GHEA Grapalat" w:hAnsi="GHEA Grapalat"/>
                <w:sz w:val="24"/>
                <w:szCs w:val="24"/>
              </w:rPr>
            </w:pPr>
            <w:r w:rsidRPr="00AE3B48">
              <w:rPr>
                <w:rFonts w:ascii="GHEA Grapalat" w:hAnsi="GHEA Grapalat"/>
                <w:sz w:val="24"/>
                <w:szCs w:val="24"/>
              </w:rPr>
              <w:t>1</w:t>
            </w:r>
          </w:p>
        </w:tc>
        <w:tc>
          <w:tcPr>
            <w:tcW w:w="1418" w:type="dxa"/>
            <w:vAlign w:val="center"/>
          </w:tcPr>
          <w:p w:rsidR="00CE54C0" w:rsidRPr="00CE54C0" w:rsidRDefault="00CE54C0" w:rsidP="004D4B2B">
            <w:pPr>
              <w:pStyle w:val="23"/>
              <w:widowControl w:val="0"/>
              <w:spacing w:after="120" w:line="240" w:lineRule="auto"/>
              <w:ind w:firstLine="0"/>
              <w:jc w:val="center"/>
              <w:rPr>
                <w:rFonts w:ascii="GHEA Grapalat" w:hAnsi="GHEA Grapalat"/>
                <w:sz w:val="24"/>
                <w:szCs w:val="24"/>
              </w:rPr>
            </w:pPr>
            <w:r>
              <w:rPr>
                <w:rFonts w:ascii="GHEA Grapalat" w:hAnsi="GHEA Grapalat"/>
                <w:b/>
                <w:bCs/>
                <w:szCs w:val="24"/>
              </w:rPr>
              <w:t>8202250</w:t>
            </w:r>
          </w:p>
        </w:tc>
        <w:tc>
          <w:tcPr>
            <w:tcW w:w="6600" w:type="dxa"/>
            <w:vAlign w:val="center"/>
          </w:tcPr>
          <w:p w:rsidR="00CE54C0" w:rsidRPr="00AE3B48" w:rsidRDefault="00CE54C0" w:rsidP="004D4B2B">
            <w:pPr>
              <w:pStyle w:val="23"/>
              <w:widowControl w:val="0"/>
              <w:spacing w:after="120" w:line="240" w:lineRule="auto"/>
              <w:ind w:firstLine="0"/>
              <w:rPr>
                <w:rFonts w:ascii="GHEA Grapalat" w:hAnsi="GHEA Grapalat"/>
                <w:sz w:val="24"/>
                <w:szCs w:val="24"/>
                <w:u w:val="single"/>
                <w:vertAlign w:val="subscript"/>
              </w:rPr>
            </w:pPr>
            <w:r w:rsidRPr="00AE3B48">
              <w:rPr>
                <w:rFonts w:ascii="GHEA Grapalat" w:hAnsi="GHEA Grapalat"/>
                <w:sz w:val="24"/>
                <w:szCs w:val="24"/>
              </w:rPr>
              <w:t xml:space="preserve">Профессиональные услуги по перевозке пассажиров </w:t>
            </w:r>
            <w:r w:rsidRPr="00AE3B48">
              <w:rPr>
                <w:rFonts w:ascii="GHEA Grapalat" w:hAnsi="GHEA Grapalat"/>
                <w:lang w:val="hy-AM"/>
              </w:rPr>
              <w:t xml:space="preserve"> </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85236E" w:rsidRPr="009044F1" w:rsidRDefault="00180B4B" w:rsidP="00B46D58">
      <w:pPr>
        <w:pStyle w:val="23"/>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CE54C0" w:rsidP="00B46D58">
            <w:pPr>
              <w:widowControl w:val="0"/>
              <w:spacing w:after="120"/>
              <w:jc w:val="center"/>
              <w:rPr>
                <w:rFonts w:ascii="GHEA Grapalat" w:hAnsi="GHEA Grapalat"/>
              </w:rPr>
            </w:pPr>
            <w:r w:rsidRPr="00AE3B48">
              <w:rPr>
                <w:rFonts w:ascii="GHEA Grapalat" w:hAnsi="GHEA Grapalat"/>
              </w:rPr>
              <w:t>Предоплата не требуется.</w:t>
            </w: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w:t>
      </w:r>
      <w:r w:rsidR="00E231AD">
        <w:rPr>
          <w:rFonts w:ascii="GHEA Grapalat" w:hAnsi="GHEA Grapalat"/>
        </w:rPr>
        <w:lastRenderedPageBreak/>
        <w:t>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w:t>
      </w:r>
      <w:r w:rsidR="000A6B75" w:rsidRPr="009044F1">
        <w:rPr>
          <w:rFonts w:ascii="GHEA Grapalat" w:hAnsi="GHEA Grapalat"/>
          <w:sz w:val="24"/>
          <w:szCs w:val="24"/>
        </w:rPr>
        <w:lastRenderedPageBreak/>
        <w:t xml:space="preserve">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6"/>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w:t>
      </w:r>
      <w:r w:rsidR="00F9791A" w:rsidRPr="00F9791A">
        <w:rPr>
          <w:rFonts w:ascii="GHEA Grapalat" w:hAnsi="GHEA Grapalat"/>
          <w:lang w:val="hy-AM"/>
        </w:rPr>
        <w:lastRenderedPageBreak/>
        <w:t xml:space="preserve">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7"/>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CE54C0">
        <w:rPr>
          <w:rFonts w:ascii="GHEA Grapalat" w:hAnsi="GHEA Grapalat"/>
          <w:sz w:val="24"/>
          <w:szCs w:val="24"/>
        </w:rPr>
        <w:t xml:space="preserve">запрос котировок </w:t>
      </w:r>
      <w:r w:rsidR="00CE54C0" w:rsidRPr="009044F1">
        <w:rPr>
          <w:rFonts w:ascii="GHEA Grapalat" w:hAnsi="GHEA Grapalat"/>
          <w:sz w:val="24"/>
          <w:szCs w:val="24"/>
        </w:rPr>
        <w:t>.</w:t>
      </w:r>
    </w:p>
    <w:p w:rsidR="000371A2" w:rsidRPr="00CE54C0" w:rsidRDefault="000371A2" w:rsidP="00CE54C0">
      <w:pPr>
        <w:pStyle w:val="aff4"/>
        <w:rPr>
          <w:rFonts w:ascii="GHEA Grapalat" w:hAnsi="GHEA Grapalat"/>
          <w:i/>
        </w:rPr>
      </w:pPr>
      <w:r>
        <w:rPr>
          <w:rFonts w:ascii="GHEA Grapalat" w:hAnsi="GHEA Grapalat"/>
        </w:rPr>
        <w:t>4.2.</w:t>
      </w:r>
      <w:r>
        <w:rPr>
          <w:rFonts w:ascii="GHEA Grapalat" w:hAnsi="GHEA Grapalat"/>
        </w:rPr>
        <w:tab/>
        <w:t>Заявки на процедуру необходимо подать в комиссию по адресу "</w:t>
      </w:r>
      <w:r w:rsidR="00CE54C0" w:rsidRPr="00CE54C0">
        <w:t xml:space="preserve"> Армавирская область, село Ехегнут,</w:t>
      </w:r>
      <w:r w:rsidR="00CE54C0">
        <w:t xml:space="preserve"> </w:t>
      </w:r>
      <w:r w:rsidR="00CE54C0" w:rsidRPr="00CE54C0">
        <w:t>3-я улица, дом 22</w:t>
      </w:r>
      <w:r>
        <w:rPr>
          <w:rFonts w:ascii="GHEA Grapalat" w:hAnsi="GHEA Grapalat"/>
        </w:rPr>
        <w:t>" не позднее, чем "</w:t>
      </w:r>
      <w:r w:rsidR="00CE54C0" w:rsidRPr="004D4B2B">
        <w:rPr>
          <w:b/>
          <w:sz w:val="32"/>
          <w:vertAlign w:val="subscript"/>
        </w:rPr>
        <w:t>11 декабря  2025</w:t>
      </w:r>
      <w:r w:rsidR="00CE54C0" w:rsidRPr="004D4B2B">
        <w:rPr>
          <w:rFonts w:ascii="GHEA Grapalat" w:hAnsi="GHEA Grapalat"/>
          <w:sz w:val="32"/>
          <w:vertAlign w:val="subscript"/>
        </w:rPr>
        <w:t xml:space="preserve"> г</w:t>
      </w:r>
      <w:r w:rsidR="00CE54C0">
        <w:rPr>
          <w:rFonts w:ascii="GHEA Grapalat" w:hAnsi="GHEA Grapalat"/>
        </w:rPr>
        <w:t>" 13</w:t>
      </w:r>
      <w:r w:rsidR="00CE54C0">
        <w:rPr>
          <w:rFonts w:ascii="Arial" w:hAnsi="Arial" w:cs="Arial"/>
          <w:lang w:val="hy-AM"/>
        </w:rPr>
        <w:t>։</w:t>
      </w:r>
      <w:r w:rsidR="00CE54C0">
        <w:rPr>
          <w:rFonts w:ascii="GHEA Grapalat" w:hAnsi="GHEA Grapalat"/>
        </w:rPr>
        <w:t>30</w:t>
      </w:r>
      <w:r>
        <w:rPr>
          <w:rFonts w:ascii="GHEA Grapalat" w:hAnsi="GHEA Grapalat"/>
        </w:rPr>
        <w:t xml:space="preserve"> "—</w:t>
      </w:r>
      <w:r w:rsidR="00CE54C0">
        <w:rPr>
          <w:rFonts w:ascii="GHEA Grapalat" w:hAnsi="GHEA Grapalat"/>
        </w:rPr>
        <w:t>7</w:t>
      </w:r>
      <w:r>
        <w:rPr>
          <w:rFonts w:ascii="GHEA Grapalat" w:hAnsi="GHEA Grapalat"/>
        </w:rPr>
        <w:t xml:space="preserve">"-го дня с даты опубликования в бюллетене объявления и приглашения на настоящую процедуру. </w:t>
      </w:r>
    </w:p>
    <w:p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CE54C0">
        <w:rPr>
          <w:rFonts w:ascii="Times New Roman" w:hAnsi="Times New Roman"/>
        </w:rPr>
        <w:t xml:space="preserve"> "</w:t>
      </w:r>
      <w:r w:rsidR="00CE54C0">
        <w:rPr>
          <w:rFonts w:ascii="Times New Roman" w:hAnsi="Times New Roman"/>
        </w:rPr>
        <w:t>Амалии Григорян</w:t>
      </w:r>
      <w:r w:rsidRPr="00CE54C0">
        <w:rPr>
          <w:rFonts w:ascii="Times New Roman" w:hAnsi="Times New Roman"/>
        </w:rPr>
        <w:t>".</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8"/>
        <w:t>7</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lastRenderedPageBreak/>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w:t>
      </w:r>
      <w:r w:rsidR="003B654F">
        <w:rPr>
          <w:rFonts w:ascii="GHEA Grapalat" w:hAnsi="GHEA Grapalat"/>
        </w:rPr>
        <w:t>ы закупки</w:t>
      </w:r>
      <w:r w:rsidRPr="009044F1">
        <w:rPr>
          <w:rFonts w:ascii="GHEA Grapalat" w:hAnsi="GHEA Grapalat"/>
        </w:rPr>
        <w:t xml:space="preserve">. </w:t>
      </w:r>
      <w:r w:rsidR="00407866" w:rsidRPr="003C6EB1">
        <w:rPr>
          <w:rFonts w:ascii="GHEA Grapalat" w:hAnsi="GHEA Grapalat"/>
        </w:rPr>
        <w:t xml:space="preserve">Если ценовое предложение участника превышает цену </w:t>
      </w:r>
      <w:r w:rsidR="00407866">
        <w:rPr>
          <w:rFonts w:ascii="GHEA Grapalat" w:hAnsi="GHEA Grapalat"/>
        </w:rPr>
        <w:t>за</w:t>
      </w:r>
      <w:r w:rsidR="00407866" w:rsidRPr="003C6EB1">
        <w:rPr>
          <w:rFonts w:ascii="GHEA Grapalat" w:hAnsi="GHEA Grapalat"/>
        </w:rPr>
        <w:t>купки, то размер обеспечения заявки равен пяти процентам ценового предложения</w:t>
      </w:r>
      <w:r w:rsidR="00407866">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173D4" w:rsidRDefault="001578D4" w:rsidP="00B46D58">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rsidR="0047677B" w:rsidRDefault="0047677B" w:rsidP="0047677B">
      <w:pPr>
        <w:widowControl w:val="0"/>
        <w:spacing w:after="160"/>
        <w:ind w:firstLine="567"/>
        <w:jc w:val="both"/>
        <w:rPr>
          <w:rFonts w:ascii="GHEA Grapalat" w:hAnsi="GHEA Grapalat"/>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Pr>
          <w:rFonts w:ascii="GHEA Grapalat" w:hAnsi="GHEA Grapalat"/>
        </w:rPr>
        <w:t>.</w:t>
      </w:r>
    </w:p>
    <w:p w:rsidR="00685C76" w:rsidRPr="009044F1" w:rsidRDefault="00685C76" w:rsidP="00685C7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E43649">
        <w:rPr>
          <w:rFonts w:ascii="GHEA Grapalat" w:hAnsi="GHEA Grapalat"/>
          <w:vertAlign w:val="superscript"/>
        </w:rPr>
        <w:t>8</w:t>
      </w:r>
      <w:r w:rsidRPr="002D27F1">
        <w:rPr>
          <w:rFonts w:ascii="GHEA Grapalat" w:hAnsi="GHEA Grapalat"/>
          <w:vertAlign w:val="superscript"/>
        </w:rPr>
        <w:t>.1</w:t>
      </w:r>
    </w:p>
    <w:p w:rsidR="00F83250" w:rsidRPr="00AF7C7D" w:rsidRDefault="00F83250" w:rsidP="00180CD3">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685C76" w:rsidRPr="009044F1" w:rsidRDefault="00685C76" w:rsidP="0047677B">
      <w:pPr>
        <w:widowControl w:val="0"/>
        <w:spacing w:after="160"/>
        <w:ind w:firstLine="567"/>
        <w:jc w:val="both"/>
        <w:rPr>
          <w:rFonts w:ascii="GHEA Grapalat" w:hAnsi="GHEA Grapalat" w:cs="Sylfaen"/>
        </w:rPr>
      </w:pPr>
    </w:p>
    <w:p w:rsidR="000A7528" w:rsidRPr="00681F45" w:rsidRDefault="001578D4" w:rsidP="006D42DB">
      <w:pPr>
        <w:widowControl w:val="0"/>
        <w:spacing w:after="160"/>
        <w:ind w:firstLine="567"/>
        <w:jc w:val="both"/>
        <w:rPr>
          <w:rFonts w:ascii="GHEA Grapalat" w:hAnsi="GHEA Grapalat"/>
        </w:rPr>
      </w:pPr>
      <w:r w:rsidRPr="009044F1">
        <w:rPr>
          <w:rFonts w:ascii="GHEA Grapalat" w:hAnsi="GHEA Grapalat"/>
        </w:rPr>
        <w:t xml:space="preserve"> </w:t>
      </w:r>
      <w:r w:rsidR="00283198" w:rsidRPr="009044F1">
        <w:rPr>
          <w:rFonts w:ascii="GHEA Grapalat" w:hAnsi="GHEA Grapalat"/>
        </w:rPr>
        <w:t>7.2.</w:t>
      </w:r>
      <w:r w:rsidR="003A6791" w:rsidRPr="005114D0">
        <w:rPr>
          <w:rFonts w:ascii="GHEA Grapalat" w:hAnsi="GHEA Grapalat"/>
        </w:rPr>
        <w:tab/>
      </w:r>
      <w:r w:rsidR="00283198"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84343E">
        <w:rPr>
          <w:rFonts w:ascii="GHEA Grapalat" w:hAnsi="GHEA Grapalat"/>
        </w:rPr>
        <w:t>а.</w:t>
      </w:r>
      <w:r w:rsidR="003A6791" w:rsidRPr="0084343E">
        <w:rPr>
          <w:rFonts w:ascii="GHEA Grapalat" w:hAnsi="GHEA Grapalat"/>
        </w:rPr>
        <w:tab/>
      </w:r>
      <w:r w:rsidR="004834BA" w:rsidRPr="0084343E">
        <w:rPr>
          <w:rFonts w:ascii="GHEA Grapalat" w:hAnsi="GHEA Grapalat"/>
        </w:rPr>
        <w:t xml:space="preserve">если </w:t>
      </w:r>
      <w:r w:rsidRPr="0084343E">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E03BED">
        <w:rPr>
          <w:rFonts w:ascii="GHEA Grapalat" w:hAnsi="GHEA Grapalat"/>
        </w:rPr>
        <w:t>В</w:t>
      </w:r>
      <w:r w:rsidR="00E03BED" w:rsidRPr="00E03BED">
        <w:rPr>
          <w:rFonts w:ascii="Courier New" w:hAnsi="Courier New" w:cs="Courier New"/>
        </w:rPr>
        <w:t> </w:t>
      </w:r>
      <w:r w:rsidR="00E03BED"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00E03BED" w:rsidRPr="00E03BED">
        <w:rPr>
          <w:rFonts w:ascii="Courier New" w:hAnsi="Courier New" w:cs="Courier New"/>
        </w:rPr>
        <w:t> </w:t>
      </w:r>
      <w:r w:rsidR="00E03BED" w:rsidRPr="00E03BED">
        <w:rPr>
          <w:rFonts w:ascii="GHEA Grapalat" w:hAnsi="GHEA Grapalat"/>
        </w:rPr>
        <w:t>представленным лотам,</w:t>
      </w:r>
      <w:r w:rsidR="00E03BED" w:rsidRPr="00E03BED">
        <w:rPr>
          <w:rFonts w:ascii="GHEA Grapalat" w:hAnsi="GHEA Grapalat"/>
          <w:color w:val="000000" w:themeColor="text1"/>
        </w:rPr>
        <w:t xml:space="preserve"> </w:t>
      </w:r>
      <w:r w:rsidR="00E03BED" w:rsidRPr="00E03BED">
        <w:rPr>
          <w:rFonts w:ascii="GHEA Grapalat" w:hAnsi="GHEA Grapalat"/>
        </w:rPr>
        <w:t xml:space="preserve">а в том случае </w:t>
      </w:r>
      <w:r w:rsidR="00E03BED" w:rsidRPr="00E03BED">
        <w:rPr>
          <w:rFonts w:ascii="GHEA Grapalat" w:hAnsi="GHEA Grapalat"/>
          <w:lang w:val="en-US"/>
        </w:rPr>
        <w:t>e</w:t>
      </w:r>
      <w:r w:rsidR="00E03BED" w:rsidRPr="00E03BED">
        <w:rPr>
          <w:rFonts w:ascii="GHEA Grapalat" w:hAnsi="GHEA Grapalat"/>
        </w:rPr>
        <w:t>сли ценовые предложения превышают цены закупки - в отношении общей суммы ценовых предложений</w:t>
      </w:r>
      <w:r w:rsidR="00E03BED" w:rsidRPr="00E03BED">
        <w:rPr>
          <w:rFonts w:ascii="GHEA Grapalat" w:hAnsi="GHEA Grapalat"/>
          <w:color w:val="000000" w:themeColor="text1"/>
        </w:rPr>
        <w:t xml:space="preserve"> с учетом </w:t>
      </w:r>
      <w:r w:rsidR="00E03BED" w:rsidRPr="00E03BED">
        <w:rPr>
          <w:rFonts w:ascii="GHEA Grapalat" w:hAnsi="GHEA Grapalat" w:cs="Sylfaen"/>
        </w:rPr>
        <w:t xml:space="preserve">требований абзаца «д» подпункта 1 пункта </w:t>
      </w:r>
      <w:r w:rsidR="00E03BED" w:rsidRPr="00E03BED">
        <w:rPr>
          <w:rFonts w:ascii="GHEA Grapalat" w:hAnsi="GHEA Grapalat" w:cs="Sylfaen"/>
        </w:rPr>
        <w:lastRenderedPageBreak/>
        <w:t>32 Порядка</w:t>
      </w:r>
      <w:r w:rsidRPr="00E03BED">
        <w:rPr>
          <w:rFonts w:ascii="GHEA Grapalat" w:hAnsi="GHEA Grapalat"/>
        </w:rPr>
        <w:t>.</w:t>
      </w:r>
      <w:r w:rsidRPr="009044F1">
        <w:rPr>
          <w:rFonts w:ascii="GHEA Grapalat" w:hAnsi="GHEA Grapalat"/>
        </w:rPr>
        <w:t xml:space="preserve"> </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1E17B3">
        <w:rPr>
          <w:rFonts w:ascii="GHEA Grapalat" w:hAnsi="GHEA Grapalat"/>
        </w:rPr>
        <w:t>е</w:t>
      </w:r>
      <w:r w:rsidR="001E17B3" w:rsidRPr="00BB7860">
        <w:rPr>
          <w:rFonts w:ascii="GHEA Grapalat" w:hAnsi="GHEA Grapalat"/>
        </w:rPr>
        <w:t xml:space="preserve">сли участник лишается права заключения договора </w:t>
      </w:r>
      <w:r w:rsidR="001E17B3">
        <w:rPr>
          <w:rFonts w:ascii="GHEA Grapalat" w:hAnsi="GHEA Grapalat"/>
        </w:rPr>
        <w:t>по какому</w:t>
      </w:r>
      <w:r w:rsidR="001E17B3" w:rsidRPr="00BB7860">
        <w:rPr>
          <w:rFonts w:ascii="GHEA Grapalat" w:hAnsi="GHEA Grapalat"/>
        </w:rPr>
        <w:t xml:space="preserve">-либо </w:t>
      </w:r>
      <w:r w:rsidR="001E17B3">
        <w:rPr>
          <w:rFonts w:ascii="GHEA Grapalat" w:hAnsi="GHEA Grapalat"/>
        </w:rPr>
        <w:t>лоту</w:t>
      </w:r>
      <w:r w:rsidR="001E17B3" w:rsidRPr="00BB7860">
        <w:rPr>
          <w:rFonts w:ascii="GHEA Grapalat" w:hAnsi="GHEA Grapalat"/>
        </w:rPr>
        <w:t>, то обеспечение заявки выплачивается только в размере обеспечения, рассчитанного в отношении это</w:t>
      </w:r>
      <w:r w:rsidR="001E17B3">
        <w:rPr>
          <w:rFonts w:ascii="GHEA Grapalat" w:hAnsi="GHEA Grapalat"/>
        </w:rPr>
        <w:t>го лота</w:t>
      </w:r>
      <w:r w:rsidRPr="009044F1">
        <w:rPr>
          <w:rFonts w:ascii="GHEA Grapalat" w:hAnsi="GHEA Grapalat"/>
        </w:rPr>
        <w:t>.</w:t>
      </w:r>
      <w:r w:rsidR="002F5EC6">
        <w:rPr>
          <w:rStyle w:val="af6"/>
        </w:rPr>
        <w:footnoteReference w:customMarkFollows="1" w:id="9"/>
        <w:t>8</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Pr>
          <w:rFonts w:ascii="GHEA Grapalat" w:hAnsi="GHEA Grapalat"/>
        </w:rPr>
        <w:t>.</w:t>
      </w:r>
    </w:p>
    <w:p w:rsidR="00496CA9" w:rsidRPr="00681F45" w:rsidRDefault="00496CA9" w:rsidP="00496CA9">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 xml:space="preserve">Обеспечение заявки должно быть </w:t>
      </w:r>
      <w:r w:rsidR="00F83250" w:rsidRPr="009044F1">
        <w:rPr>
          <w:rFonts w:ascii="GHEA Grapalat" w:hAnsi="GHEA Grapalat"/>
        </w:rPr>
        <w:t>действительн</w:t>
      </w:r>
      <w:r w:rsidR="00F83250">
        <w:rPr>
          <w:rFonts w:ascii="GHEA Grapalat" w:hAnsi="GHEA Grapalat"/>
        </w:rPr>
        <w:t>ым</w:t>
      </w:r>
      <w:r w:rsidR="00F83250" w:rsidRPr="009044F1">
        <w:rPr>
          <w:rFonts w:ascii="GHEA Grapalat" w:hAnsi="GHEA Grapalat"/>
        </w:rPr>
        <w:t xml:space="preserve"> </w:t>
      </w:r>
      <w:r w:rsidRPr="009044F1">
        <w:rPr>
          <w:rFonts w:ascii="GHEA Grapalat" w:hAnsi="GHEA Grapalat"/>
        </w:rPr>
        <w:t>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sidR="00F83250">
        <w:rPr>
          <w:rFonts w:ascii="GHEA Grapalat" w:hAnsi="GHEA Grapalat"/>
        </w:rPr>
        <w:t xml:space="preserve"> </w:t>
      </w:r>
      <w:r w:rsidR="00F83250" w:rsidRPr="009F6BFE">
        <w:rPr>
          <w:rFonts w:ascii="GHEA Grapalat" w:hAnsi="GHEA Grapalat"/>
        </w:rPr>
        <w:t>истечения крайнего срока</w:t>
      </w:r>
      <w:r w:rsidRPr="009044F1">
        <w:rPr>
          <w:rFonts w:ascii="GHEA Grapalat" w:hAnsi="GHEA Grapalat"/>
        </w:rPr>
        <w:t xml:space="preserve"> подачи заяв</w:t>
      </w:r>
      <w:r w:rsidR="00F83250">
        <w:rPr>
          <w:rFonts w:ascii="GHEA Grapalat" w:hAnsi="GHEA Grapalat"/>
        </w:rPr>
        <w:t>о</w:t>
      </w:r>
      <w:r w:rsidRPr="009044F1">
        <w:rPr>
          <w:rFonts w:ascii="GHEA Grapalat" w:hAnsi="GHEA Grapalat"/>
        </w:rPr>
        <w:t>к.</w:t>
      </w:r>
      <w:r w:rsidR="004478A1" w:rsidRPr="004478A1">
        <w:rPr>
          <w:rFonts w:ascii="GHEA Grapalat" w:hAnsi="GHEA Grapalat"/>
          <w:vertAlign w:val="superscript"/>
        </w:rPr>
        <w:t>8.2</w:t>
      </w:r>
      <w:r w:rsidRPr="009044F1">
        <w:rPr>
          <w:rFonts w:ascii="GHEA Grapalat" w:hAnsi="GHEA Grapalat"/>
        </w:rPr>
        <w:t xml:space="preserve"> </w:t>
      </w:r>
    </w:p>
    <w:p w:rsidR="002845BA" w:rsidRDefault="002845BA" w:rsidP="002845BA">
      <w:pPr>
        <w:widowControl w:val="0"/>
        <w:tabs>
          <w:tab w:val="left" w:pos="1134"/>
        </w:tabs>
        <w:ind w:firstLine="567"/>
        <w:jc w:val="both"/>
        <w:rPr>
          <w:rFonts w:ascii="GHEA Grapalat" w:hAnsi="GHEA Grapalat" w:cs="Sylfaen"/>
        </w:rPr>
      </w:pPr>
    </w:p>
    <w:p w:rsidR="00174C94" w:rsidRDefault="00174C94" w:rsidP="002845BA">
      <w:pPr>
        <w:widowControl w:val="0"/>
        <w:tabs>
          <w:tab w:val="left" w:pos="1134"/>
        </w:tabs>
        <w:ind w:firstLine="567"/>
        <w:jc w:val="both"/>
        <w:rPr>
          <w:rFonts w:ascii="GHEA Grapalat" w:hAnsi="GHEA Grapalat" w:cs="Sylfaen"/>
        </w:rPr>
      </w:pPr>
      <w:r>
        <w:rPr>
          <w:rFonts w:ascii="GHEA Grapalat" w:hAnsi="GHEA Grapalat"/>
        </w:rPr>
        <w:t>7.5 Руководитель заказчика</w:t>
      </w:r>
      <w:r w:rsidR="00393241">
        <w:rPr>
          <w:rFonts w:ascii="GHEA Grapalat" w:hAnsi="GHEA Grapalat"/>
        </w:rPr>
        <w:t xml:space="preserve"> в письменной форме</w:t>
      </w:r>
      <w:r>
        <w:rPr>
          <w:rFonts w:ascii="GHEA Grapalat" w:hAnsi="GHEA Grapalat"/>
        </w:rPr>
        <w:t xml:space="preserve"> представляет требование о выплате обеспечения заявки банку, а в случае обеспечения, представленного в виде наличных денег, </w:t>
      </w:r>
      <w:r w:rsidR="00393241">
        <w:rPr>
          <w:rFonts w:ascii="GHEA Grapalat" w:hAnsi="GHEA Grapalat"/>
        </w:rPr>
        <w:t>Министерству Финансов РА</w:t>
      </w:r>
      <w:r w:rsidR="00393241" w:rsidRPr="009F7FAF">
        <w:rPr>
          <w:rFonts w:ascii="GHEA Grapalat" w:hAnsi="GHEA Grapalat"/>
        </w:rPr>
        <w:t xml:space="preserve"> </w:t>
      </w:r>
      <w:r>
        <w:rPr>
          <w:rFonts w:ascii="GHEA Grapalat" w:hAnsi="GHEA Grapalat"/>
        </w:rPr>
        <w:t xml:space="preserve">в течение </w:t>
      </w:r>
      <w:r w:rsidR="00393241">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CA7343">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A7343">
        <w:rPr>
          <w:rFonts w:ascii="GHEA Grapalat" w:hAnsi="GHEA Grapalat"/>
        </w:rPr>
        <w:t xml:space="preserve">письменно </w:t>
      </w:r>
      <w:r>
        <w:rPr>
          <w:rFonts w:ascii="GHEA Grapalat" w:hAnsi="GHEA Grapalat"/>
        </w:rPr>
        <w:t>в течение двух рабочих дней после получения отказа.</w:t>
      </w:r>
    </w:p>
    <w:p w:rsidR="00A225E0" w:rsidRPr="00996C18" w:rsidRDefault="00A225E0" w:rsidP="00A225E0">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CE54C0">
        <w:rPr>
          <w:rFonts w:ascii="GHEA Grapalat" w:hAnsi="GHEA Grapalat"/>
          <w:sz w:val="24"/>
          <w:szCs w:val="24"/>
        </w:rPr>
        <w:t>7</w:t>
      </w:r>
      <w:r w:rsidR="00A9098A" w:rsidRPr="00AD29CE">
        <w:rPr>
          <w:rFonts w:ascii="GHEA Grapalat" w:hAnsi="GHEA Grapalat"/>
          <w:sz w:val="24"/>
          <w:szCs w:val="24"/>
        </w:rPr>
        <w:t>—"-ый день в "</w:t>
      </w:r>
      <w:r w:rsidR="00CE54C0">
        <w:rPr>
          <w:rFonts w:ascii="GHEA Grapalat" w:hAnsi="GHEA Grapalat"/>
          <w:sz w:val="24"/>
          <w:szCs w:val="24"/>
        </w:rPr>
        <w:t>13</w:t>
      </w:r>
      <w:r w:rsidR="00CE54C0">
        <w:rPr>
          <w:rFonts w:ascii="Arial" w:hAnsi="Arial" w:cs="Arial"/>
          <w:sz w:val="24"/>
          <w:szCs w:val="24"/>
          <w:lang w:val="hy-AM"/>
        </w:rPr>
        <w:t>։</w:t>
      </w:r>
      <w:r w:rsidR="00CE54C0" w:rsidRPr="00CE54C0">
        <w:rPr>
          <w:rFonts w:ascii="Arial" w:hAnsi="Arial" w:cs="Arial"/>
          <w:sz w:val="24"/>
          <w:szCs w:val="24"/>
        </w:rPr>
        <w:t>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подачи содержащих заявки конвертов установленному </w:t>
      </w:r>
      <w:r>
        <w:rPr>
          <w:rFonts w:ascii="GHEA Grapalat" w:hAnsi="GHEA Grapalat"/>
        </w:rPr>
        <w:lastRenderedPageBreak/>
        <w:t>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af6"/>
          <w:rFonts w:ascii="GHEA Grapalat" w:hAnsi="GHEA Grapalat"/>
          <w:i w:val="0"/>
          <w:sz w:val="24"/>
          <w:szCs w:val="24"/>
        </w:rPr>
        <w:footnoteReference w:customMarkFollows="1" w:id="10"/>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определяются и </w:t>
      </w:r>
      <w:r w:rsidRPr="009044F1">
        <w:rPr>
          <w:rFonts w:ascii="GHEA Grapalat" w:hAnsi="GHEA Grapalat"/>
          <w:sz w:val="24"/>
          <w:szCs w:val="24"/>
        </w:rPr>
        <w:lastRenderedPageBreak/>
        <w:t>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w:t>
      </w:r>
      <w:r w:rsidRPr="00BB0C4D">
        <w:rPr>
          <w:rFonts w:ascii="GHEA Grapalat" w:hAnsi="GHEA Grapalat" w:cs="Sylfaen"/>
        </w:rPr>
        <w:lastRenderedPageBreak/>
        <w:t xml:space="preserve">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11"/>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w:t>
      </w:r>
      <w:r w:rsidR="005A79EE" w:rsidRPr="005A79EE">
        <w:rPr>
          <w:rFonts w:ascii="GHEA Grapalat" w:hAnsi="GHEA Grapalat"/>
          <w:sz w:val="24"/>
          <w:szCs w:val="24"/>
        </w:rPr>
        <w:lastRenderedPageBreak/>
        <w:t xml:space="preserve">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CE54C0" w:rsidRPr="00CE54C0">
        <w:rPr>
          <w:rFonts w:ascii="GHEA Grapalat" w:hAnsi="GHEA Grapalat"/>
          <w:sz w:val="24"/>
          <w:szCs w:val="24"/>
        </w:rPr>
        <w:t>10</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 xml:space="preserve">цены, </w:t>
      </w:r>
      <w:r w:rsidRPr="009044F1">
        <w:rPr>
          <w:rFonts w:ascii="GHEA Grapalat" w:hAnsi="GHEA Grapalat"/>
          <w:i w:val="0"/>
          <w:sz w:val="24"/>
          <w:szCs w:val="24"/>
        </w:rPr>
        <w:lastRenderedPageBreak/>
        <w:t>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rsidR="00E271A0" w:rsidRDefault="00384973">
      <w:pPr>
        <w:rPr>
          <w:rFonts w:ascii="GHEA Grapalat" w:hAnsi="GHEA Grapalat" w:cs="Sylfaen"/>
        </w:rPr>
      </w:pPr>
      <w:r>
        <w:rPr>
          <w:rFonts w:ascii="GHEA Grapalat" w:hAnsi="GHEA Grapalat" w:cs="Sylfaen"/>
        </w:rPr>
        <w:t>-----------------------------------------------</w:t>
      </w:r>
    </w:p>
    <w:p w:rsidR="00E271A0" w:rsidRPr="000B15AE" w:rsidRDefault="00E271A0" w:rsidP="00E271A0">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rsidR="0085658A" w:rsidRDefault="0085658A">
      <w:pPr>
        <w:rPr>
          <w:rFonts w:ascii="GHEA Grapalat" w:hAnsi="GHEA Grapalat"/>
        </w:rPr>
      </w:pPr>
    </w:p>
    <w:p w:rsidR="0085658A" w:rsidRDefault="0085658A">
      <w:pPr>
        <w:rPr>
          <w:rFonts w:ascii="GHEA Grapalat" w:hAnsi="GHEA Grapalat"/>
        </w:rPr>
      </w:pPr>
    </w:p>
    <w:p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af2"/>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lastRenderedPageBreak/>
        <w:t xml:space="preserve">  </w:t>
      </w:r>
    </w:p>
    <w:p w:rsidR="00816D27" w:rsidRDefault="00816D27">
      <w:pPr>
        <w:rPr>
          <w:rFonts w:ascii="GHEA Grapalat" w:hAnsi="GHEA Grapalat" w:cs="Sylfaen"/>
        </w:rPr>
      </w:pPr>
      <w:r>
        <w:rPr>
          <w:rFonts w:ascii="GHEA Grapalat" w:hAnsi="GHEA Grapalat" w:cs="Sylfaen"/>
        </w:rPr>
        <w:br w:type="page"/>
      </w:r>
    </w:p>
    <w:p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12"/>
        <w:t>11</w:t>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13"/>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w:t>
      </w:r>
      <w:r w:rsidR="00D32092" w:rsidRPr="00A21022">
        <w:rPr>
          <w:rFonts w:ascii="GHEA Grapalat" w:hAnsi="GHEA Grapalat" w:cs="Sylfaen"/>
        </w:rPr>
        <w:lastRenderedPageBreak/>
        <w:t xml:space="preserve">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14"/>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w:t>
      </w:r>
      <w:r w:rsidRPr="009044F1">
        <w:rPr>
          <w:rFonts w:ascii="GHEA Grapalat" w:hAnsi="GHEA Grapalat"/>
        </w:rPr>
        <w:lastRenderedPageBreak/>
        <w:t xml:space="preserve">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E54C0">
        <w:rPr>
          <w:rFonts w:ascii="GHEA Grapalat" w:hAnsi="GHEA Grapalat"/>
          <w:b/>
        </w:rPr>
        <w:t xml:space="preserve">ЗАПРОС КОТИРОВОК </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5"/>
        <w:t>14</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16"/>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w:t>
      </w:r>
      <w:r w:rsidRPr="002658C9">
        <w:rPr>
          <w:rFonts w:ascii="GHEA Grapalat" w:hAnsi="GHEA Grapalat"/>
        </w:rPr>
        <w:lastRenderedPageBreak/>
        <w:t>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D4B2B" w:rsidRPr="004D4B2B">
        <w:rPr>
          <w:rFonts w:ascii="GHEA Grapalat" w:hAnsi="GHEA Grapalat"/>
        </w:rPr>
        <w:t>2/</w:t>
      </w:r>
      <w:r w:rsidR="004D4B2B">
        <w:rPr>
          <w:rFonts w:ascii="GHEA Grapalat" w:hAnsi="GHEA Grapalat"/>
        </w:rPr>
        <w:t>ДВА/</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26C61">
        <w:rPr>
          <w:rFonts w:ascii="GHEA Grapalat" w:hAnsi="GHEA Grapalat"/>
          <w:b/>
          <w:sz w:val="24"/>
          <w:szCs w:val="24"/>
        </w:rPr>
        <w:t xml:space="preserve">запрос котировок </w:t>
      </w:r>
      <w:r w:rsidR="00CE54C0">
        <w:rPr>
          <w:rFonts w:ascii="GHEA Grapalat" w:hAnsi="GHEA Grapalat"/>
          <w:b/>
          <w:sz w:val="24"/>
          <w:szCs w:val="24"/>
        </w:rPr>
        <w:t>*</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326C61" w:rsidRPr="00326C61">
        <w:rPr>
          <w:rFonts w:ascii="Arial" w:hAnsi="Arial" w:cs="Arial"/>
          <w:i/>
          <w:sz w:val="24"/>
          <w:szCs w:val="24"/>
        </w:rPr>
        <w:t xml:space="preserve"> </w:t>
      </w:r>
      <w:r w:rsidR="00326C61">
        <w:rPr>
          <w:rFonts w:ascii="Arial" w:hAnsi="Arial" w:cs="Arial"/>
          <w:i/>
          <w:sz w:val="24"/>
          <w:szCs w:val="24"/>
        </w:rPr>
        <w:t>СШЕпоИМГ</w:t>
      </w:r>
      <w:r w:rsidR="00326C61">
        <w:rPr>
          <w:rFonts w:ascii="GHEA Grapalat" w:hAnsi="GHEA Grapalat"/>
          <w:sz w:val="24"/>
          <w:szCs w:val="24"/>
        </w:rPr>
        <w:t>-</w:t>
      </w:r>
      <w:r w:rsidR="00326C61" w:rsidRPr="004D4B2B">
        <w:rPr>
          <w:rFonts w:ascii="Arial" w:hAnsi="Arial" w:cs="Arial"/>
          <w:sz w:val="24"/>
          <w:szCs w:val="24"/>
          <w:lang w:val="en-US"/>
        </w:rPr>
        <w:t>GH</w:t>
      </w:r>
      <w:r w:rsidR="00326C61" w:rsidRPr="004D4B2B">
        <w:rPr>
          <w:rFonts w:ascii="GHEA Grapalat" w:hAnsi="GHEA Grapalat"/>
          <w:sz w:val="24"/>
          <w:szCs w:val="24"/>
        </w:rPr>
        <w:t>TsDzB</w:t>
      </w:r>
      <w:r w:rsidR="00326C61" w:rsidRPr="004D4B2B">
        <w:rPr>
          <w:rStyle w:val="af6"/>
          <w:rFonts w:ascii="GHEA Grapalat" w:hAnsi="GHEA Grapalat"/>
          <w:sz w:val="24"/>
          <w:szCs w:val="24"/>
        </w:rPr>
        <w:footnoteReference w:customMarkFollows="1" w:id="17"/>
        <w:t>*</w:t>
      </w:r>
      <w:r w:rsidR="00326C61" w:rsidRPr="004D4B2B">
        <w:rPr>
          <w:rFonts w:ascii="GHEA Grapalat" w:hAnsi="GHEA Grapalat"/>
          <w:sz w:val="24"/>
          <w:szCs w:val="24"/>
        </w:rPr>
        <w:t>-</w:t>
      </w:r>
      <w:r w:rsidR="00326C61">
        <w:rPr>
          <w:rFonts w:ascii="GHEA Grapalat" w:hAnsi="GHEA Grapalat"/>
          <w:sz w:val="24"/>
          <w:szCs w:val="24"/>
        </w:rPr>
        <w:t xml:space="preserve">2026/01 </w:t>
      </w:r>
      <w:r w:rsidR="006132ED">
        <w:rPr>
          <w:rFonts w:ascii="GHEA Grapalat" w:hAnsi="GHEA Grapalat"/>
          <w:sz w:val="24"/>
          <w:szCs w:val="24"/>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326C61">
        <w:rPr>
          <w:rFonts w:ascii="GHEA Grapalat" w:hAnsi="GHEA Grapalat"/>
          <w:color w:val="auto"/>
          <w:sz w:val="24"/>
          <w:szCs w:val="24"/>
        </w:rPr>
        <w:t xml:space="preserve">запрос котировок </w:t>
      </w:r>
      <w:r w:rsidR="00326C61"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26C61" w:rsidP="00326C61">
      <w:pPr>
        <w:jc w:val="both"/>
        <w:rPr>
          <w:rFonts w:ascii="GHEA Grapalat" w:hAnsi="GHEA Grapalat" w:cs="Sylfaen"/>
        </w:rPr>
      </w:pPr>
      <w:r>
        <w:rPr>
          <w:rFonts w:ascii="GHEA Grapalat" w:hAnsi="GHEA Grapalat"/>
          <w:i/>
        </w:rPr>
        <w:t xml:space="preserve">ГНКО </w:t>
      </w:r>
      <w:r>
        <w:rPr>
          <w:rFonts w:ascii="GHEA Grapalat" w:hAnsi="GHEA Grapalat"/>
          <w:i/>
          <w:lang w:val="hy-AM"/>
        </w:rPr>
        <w:t>&lt;&lt;</w:t>
      </w:r>
      <w:r>
        <w:rPr>
          <w:rFonts w:ascii="GHEA Grapalat" w:hAnsi="GHEA Grapalat"/>
          <w:i/>
        </w:rPr>
        <w:t xml:space="preserve">Средняя школа Ерасхауна по имени Мартика Геворгяна </w:t>
      </w:r>
      <w:r>
        <w:rPr>
          <w:rFonts w:ascii="GHEA Grapalat" w:hAnsi="GHEA Grapalat"/>
          <w:i/>
          <w:lang w:val="hy-AM"/>
        </w:rPr>
        <w:t>&gt;&gt;</w:t>
      </w:r>
      <w:r w:rsidRPr="00CE54C0">
        <w:rPr>
          <w:rFonts w:ascii="GHEA Grapalat" w:hAnsi="GHEA Grapalat"/>
          <w:i/>
        </w:rPr>
        <w:t xml:space="preserve"> </w:t>
      </w:r>
      <w:r w:rsidR="00374F4A" w:rsidRPr="005437F6">
        <w:rPr>
          <w:rFonts w:ascii="GHEA Grapalat" w:hAnsi="GHEA Grapalat"/>
        </w:rPr>
        <w:t>под кодом</w:t>
      </w:r>
      <w:r w:rsidR="00374F4A" w:rsidRPr="00BD0FD1">
        <w:rPr>
          <w:rFonts w:ascii="GHEA Grapalat" w:hAnsi="GHEA Grapalat"/>
        </w:rPr>
        <w:t xml:space="preserve"> </w:t>
      </w:r>
      <w:r>
        <w:rPr>
          <w:rFonts w:ascii="Arial" w:hAnsi="Arial" w:cs="Arial"/>
          <w:i/>
        </w:rPr>
        <w:t>СШЕпоИМГ</w:t>
      </w:r>
      <w:r>
        <w:rPr>
          <w:rFonts w:ascii="GHEA Grapalat" w:hAnsi="GHEA Grapalat"/>
        </w:rPr>
        <w:t>-</w:t>
      </w:r>
      <w:r w:rsidRPr="004D4B2B">
        <w:rPr>
          <w:rFonts w:ascii="Arial" w:hAnsi="Arial" w:cs="Arial"/>
          <w:lang w:val="en-US"/>
        </w:rPr>
        <w:t>GH</w:t>
      </w:r>
      <w:r w:rsidRPr="004D4B2B">
        <w:rPr>
          <w:rFonts w:ascii="GHEA Grapalat" w:hAnsi="GHEA Grapalat"/>
        </w:rPr>
        <w:t>TsDzB</w:t>
      </w:r>
      <w:r w:rsidRPr="004D4B2B">
        <w:rPr>
          <w:rStyle w:val="af6"/>
          <w:rFonts w:ascii="GHEA Grapalat" w:hAnsi="GHEA Grapalat"/>
        </w:rPr>
        <w:footnoteReference w:customMarkFollows="1" w:id="18"/>
        <w:t>*</w:t>
      </w:r>
      <w:r w:rsidRPr="004D4B2B">
        <w:rPr>
          <w:rFonts w:ascii="GHEA Grapalat" w:hAnsi="GHEA Grapalat"/>
        </w:rPr>
        <w:t>-</w:t>
      </w:r>
      <w:r>
        <w:rPr>
          <w:rFonts w:ascii="GHEA Grapalat" w:hAnsi="GHEA Grapalat"/>
        </w:rPr>
        <w:t>2026/01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26C61" w:rsidP="00B46D58">
      <w:pPr>
        <w:spacing w:after="160"/>
        <w:jc w:val="both"/>
        <w:rPr>
          <w:rFonts w:ascii="GHEA Grapalat" w:hAnsi="GHEA Grapalat"/>
        </w:rPr>
      </w:pPr>
      <w:r>
        <w:rPr>
          <w:rFonts w:ascii="GHEA Grapalat" w:hAnsi="GHEA Grapalat"/>
        </w:rPr>
        <w:t xml:space="preserve">запрос котировок </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lastRenderedPageBreak/>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326C61" w:rsidRPr="00374F4A" w:rsidRDefault="00833D4F" w:rsidP="00326C61">
      <w:pPr>
        <w:pStyle w:val="31"/>
        <w:widowControl w:val="0"/>
        <w:spacing w:after="160" w:line="240" w:lineRule="auto"/>
        <w:jc w:val="right"/>
        <w:rPr>
          <w:rFonts w:ascii="GHEA Grapalat" w:hAnsi="GHEA Grapalat" w:cs="Arial"/>
          <w:b/>
          <w:sz w:val="24"/>
          <w:szCs w:val="24"/>
        </w:rPr>
      </w:pPr>
      <w:r w:rsidRPr="001E7AA5">
        <w:rPr>
          <w:rFonts w:ascii="GHEA Grapalat" w:hAnsi="GHEA Grapalat"/>
          <w:lang w:val="hy-AM"/>
        </w:rPr>
        <w:t>лица</w:t>
      </w:r>
      <w:r w:rsidRPr="001E7AA5">
        <w:rPr>
          <w:rFonts w:ascii="GHEA Grapalat" w:hAnsi="GHEA Grapalat" w:cs="Arial"/>
          <w:lang w:val="es-ES"/>
        </w:rPr>
        <w:t xml:space="preserve"> </w:t>
      </w:r>
      <w:r w:rsidRPr="001E7AA5">
        <w:rPr>
          <w:rFonts w:ascii="GHEA Grapalat" w:hAnsi="GHEA Grapalat" w:cs="Arial"/>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326C61" w:rsidRPr="001E7AA5">
        <w:rPr>
          <w:rFonts w:ascii="GHEA Grapalat" w:hAnsi="GHEA Grapalat"/>
          <w:spacing w:val="-4"/>
        </w:rPr>
        <w:t xml:space="preserve">на </w:t>
      </w:r>
      <w:r w:rsidR="00326C61">
        <w:rPr>
          <w:rFonts w:ascii="GHEA Grapalat" w:hAnsi="GHEA Grapalat"/>
        </w:rPr>
        <w:t>запрос котировок</w:t>
      </w:r>
      <w:r w:rsidR="00CE54C0">
        <w:rPr>
          <w:rFonts w:ascii="GHEA Grapalat" w:hAnsi="GHEA Grapalat"/>
        </w:rPr>
        <w:t xml:space="preserve">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326C61" w:rsidRPr="00326C61">
        <w:rPr>
          <w:rFonts w:ascii="GHEA Grapalat" w:hAnsi="GHEA Grapalat"/>
          <w:sz w:val="24"/>
          <w:szCs w:val="24"/>
        </w:rPr>
        <w:t>" СШЕпоИМГ-GHTsDzB*-2026/01 "</w:t>
      </w:r>
    </w:p>
    <w:p w:rsidR="00833D4F" w:rsidRPr="001E7AA5" w:rsidRDefault="00833D4F" w:rsidP="00833D4F">
      <w:pPr>
        <w:rPr>
          <w:rFonts w:ascii="GHEA Grapalat" w:hAnsi="GHEA Grapalat" w:cs="Sylfaen"/>
          <w:sz w:val="20"/>
          <w:lang w:val="hy-AM"/>
        </w:rPr>
      </w:pP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326C61">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26C61">
        <w:rPr>
          <w:rFonts w:ascii="GHEA Grapalat" w:hAnsi="GHEA Grapalat"/>
        </w:rPr>
        <w:t>запрос котировок</w:t>
      </w:r>
      <w:r w:rsidR="000F53E9">
        <w:rPr>
          <w:rFonts w:ascii="GHEA Grapalat" w:hAnsi="GHEA Grapalat"/>
        </w:rPr>
        <w:t xml:space="preserve"> </w:t>
      </w:r>
      <w:r w:rsidR="00305944" w:rsidRPr="006F3CBD">
        <w:rPr>
          <w:rFonts w:ascii="GHEA Grapalat" w:hAnsi="GHEA Grapalat"/>
        </w:rPr>
        <w:t xml:space="preserve"> </w:t>
      </w:r>
      <w:r w:rsidR="006B3E56" w:rsidRPr="006F3CBD">
        <w:rPr>
          <w:rFonts w:ascii="GHEA Grapalat" w:hAnsi="GHEA Grapalat"/>
        </w:rPr>
        <w:t xml:space="preserve">под кодом </w:t>
      </w:r>
      <w:r w:rsidR="00326C61" w:rsidRPr="00326C61">
        <w:rPr>
          <w:rFonts w:ascii="GHEA Grapalat" w:hAnsi="GHEA Grapalat"/>
        </w:rPr>
        <w:t>" СШЕпоИМГ-GHTsDzB*-2026/01 "</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26C61">
        <w:rPr>
          <w:rFonts w:ascii="GHEA Grapalat" w:hAnsi="GHEA Grapalat"/>
        </w:rPr>
        <w:t xml:space="preserve">запрос котировок </w:t>
      </w:r>
      <w:r w:rsidR="00CE54C0">
        <w:rPr>
          <w:rFonts w:ascii="GHEA Grapalat" w:hAnsi="GHEA Grapalat"/>
        </w:rPr>
        <w:t>*</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3"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4"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19"/>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5"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326C61">
        <w:rPr>
          <w:rFonts w:ascii="GHEA Grapalat" w:hAnsi="GHEA Grapalat"/>
          <w:b/>
        </w:rPr>
        <w:t xml:space="preserve">запрос котировок </w:t>
      </w:r>
      <w:r w:rsidR="00CE54C0">
        <w:rPr>
          <w:rFonts w:ascii="GHEA Grapalat" w:hAnsi="GHEA Grapalat"/>
          <w:b/>
        </w:rPr>
        <w:t>*</w:t>
      </w:r>
    </w:p>
    <w:p w:rsidR="00326C61" w:rsidRPr="00374F4A" w:rsidRDefault="00652A78" w:rsidP="00326C61">
      <w:pPr>
        <w:pStyle w:val="31"/>
        <w:widowControl w:val="0"/>
        <w:spacing w:after="160" w:line="240" w:lineRule="auto"/>
        <w:jc w:val="right"/>
        <w:rPr>
          <w:rFonts w:ascii="GHEA Grapalat" w:hAnsi="GHEA Grapalat" w:cs="Arial"/>
          <w:b/>
          <w:sz w:val="24"/>
          <w:szCs w:val="24"/>
        </w:rPr>
      </w:pPr>
      <w:r w:rsidRPr="00BD3FDD">
        <w:rPr>
          <w:rFonts w:ascii="GHEA Grapalat" w:hAnsi="GHEA Grapalat"/>
          <w:b/>
          <w:i/>
          <w:sz w:val="24"/>
          <w:szCs w:val="24"/>
        </w:rPr>
        <w:t xml:space="preserve">под кодом </w:t>
      </w:r>
      <w:r w:rsidR="00326C61">
        <w:rPr>
          <w:rFonts w:ascii="GHEA Grapalat" w:hAnsi="GHEA Grapalat"/>
          <w:sz w:val="24"/>
          <w:szCs w:val="24"/>
        </w:rPr>
        <w:t>"</w:t>
      </w:r>
      <w:r w:rsidR="00326C61" w:rsidRPr="00326C61">
        <w:rPr>
          <w:rFonts w:ascii="Arial" w:hAnsi="Arial" w:cs="Arial"/>
          <w:i/>
          <w:sz w:val="24"/>
          <w:szCs w:val="24"/>
        </w:rPr>
        <w:t xml:space="preserve"> </w:t>
      </w:r>
      <w:r w:rsidR="00326C61">
        <w:rPr>
          <w:rFonts w:ascii="Arial" w:hAnsi="Arial" w:cs="Arial"/>
          <w:i/>
          <w:sz w:val="24"/>
          <w:szCs w:val="24"/>
        </w:rPr>
        <w:t>СШЕпоИМГ</w:t>
      </w:r>
      <w:r w:rsidR="00326C61">
        <w:rPr>
          <w:rFonts w:ascii="GHEA Grapalat" w:hAnsi="GHEA Grapalat"/>
          <w:sz w:val="24"/>
          <w:szCs w:val="24"/>
        </w:rPr>
        <w:t>-</w:t>
      </w:r>
      <w:r w:rsidR="00326C61" w:rsidRPr="004D4B2B">
        <w:rPr>
          <w:rFonts w:ascii="Arial" w:hAnsi="Arial" w:cs="Arial"/>
          <w:sz w:val="24"/>
          <w:szCs w:val="24"/>
          <w:lang w:val="en-US"/>
        </w:rPr>
        <w:t>GH</w:t>
      </w:r>
      <w:r w:rsidR="00326C61" w:rsidRPr="004D4B2B">
        <w:rPr>
          <w:rFonts w:ascii="GHEA Grapalat" w:hAnsi="GHEA Grapalat"/>
          <w:sz w:val="24"/>
          <w:szCs w:val="24"/>
        </w:rPr>
        <w:t>TsDzB</w:t>
      </w:r>
      <w:r w:rsidR="00326C61" w:rsidRPr="004D4B2B">
        <w:rPr>
          <w:rStyle w:val="af6"/>
          <w:rFonts w:ascii="GHEA Grapalat" w:hAnsi="GHEA Grapalat"/>
          <w:sz w:val="24"/>
          <w:szCs w:val="24"/>
        </w:rPr>
        <w:footnoteReference w:customMarkFollows="1" w:id="20"/>
        <w:t>*</w:t>
      </w:r>
      <w:r w:rsidR="00326C61" w:rsidRPr="004D4B2B">
        <w:rPr>
          <w:rFonts w:ascii="GHEA Grapalat" w:hAnsi="GHEA Grapalat"/>
          <w:sz w:val="24"/>
          <w:szCs w:val="24"/>
        </w:rPr>
        <w:t>-</w:t>
      </w:r>
      <w:r w:rsidR="00326C61">
        <w:rPr>
          <w:rFonts w:ascii="GHEA Grapalat" w:hAnsi="GHEA Grapalat"/>
          <w:sz w:val="24"/>
          <w:szCs w:val="24"/>
        </w:rPr>
        <w:t>2026/01 "</w:t>
      </w:r>
    </w:p>
    <w:p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F749A8"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749A8"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749A8"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749A8"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749A8"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749A8"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F749A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F749A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F749A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749A8"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F749A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F749A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9306E" w:rsidRPr="00C843BA" w:rsidRDefault="00F749A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F749A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749A8"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F749A8"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F749A8"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F749A8"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F749A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F749A8"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F749A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F749A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7"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w:t>
      </w:r>
      <w:r w:rsidRPr="000306ED">
        <w:rPr>
          <w:rFonts w:ascii="GHEA Grapalat" w:hAnsi="GHEA Grapalat"/>
        </w:rPr>
        <w:lastRenderedPageBreak/>
        <w:t>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ascii="GHEA Grapalat" w:eastAsia="GHEA Grapalat" w:hAnsi="GHEA Grapalat" w:cs="GHEA Grapalat"/>
        </w:rPr>
        <w:lastRenderedPageBreak/>
        <w:t>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w:t>
      </w:r>
      <w:r w:rsidRPr="000306ED">
        <w:rPr>
          <w:rFonts w:ascii="GHEA Grapalat" w:hAnsi="GHEA Grapalat"/>
        </w:rPr>
        <w:lastRenderedPageBreak/>
        <w:t xml:space="preserve">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w:t>
      </w:r>
      <w:r w:rsidRPr="000306ED">
        <w:rPr>
          <w:rFonts w:ascii="GHEA Grapalat" w:hAnsi="GHEA Grapalat"/>
        </w:rPr>
        <w:lastRenderedPageBreak/>
        <w:t>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26C61">
        <w:rPr>
          <w:rFonts w:ascii="GHEA Grapalat" w:hAnsi="GHEA Grapalat"/>
          <w:b/>
          <w:sz w:val="24"/>
          <w:szCs w:val="24"/>
        </w:rPr>
        <w:t xml:space="preserve">запрос котировок </w:t>
      </w:r>
      <w:r w:rsidR="00CE54C0">
        <w:rPr>
          <w:rFonts w:ascii="GHEA Grapalat" w:hAnsi="GHEA Grapalat"/>
          <w:b/>
          <w:sz w:val="24"/>
          <w:szCs w:val="24"/>
        </w:rPr>
        <w:t>*</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26C61" w:rsidRPr="00326C61">
        <w:rPr>
          <w:rFonts w:ascii="GHEA Grapalat" w:hAnsi="GHEA Grapalat"/>
          <w:b/>
          <w:sz w:val="24"/>
          <w:szCs w:val="24"/>
        </w:rPr>
        <w:t>" СШЕпоИМГ-GHTsDzB*-2026/01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326C61">
        <w:rPr>
          <w:rFonts w:ascii="GHEA Grapalat" w:hAnsi="GHEA Grapalat"/>
          <w:spacing w:val="-6"/>
        </w:rPr>
        <w:t xml:space="preserve">запрос котировок </w:t>
      </w:r>
      <w:r w:rsidR="00CE54C0">
        <w:rPr>
          <w:rFonts w:ascii="GHEA Grapalat" w:hAnsi="GHEA Grapalat"/>
          <w:spacing w:val="-6"/>
        </w:rPr>
        <w:t>*</w:t>
      </w:r>
      <w:r w:rsidRPr="005744FC">
        <w:rPr>
          <w:rFonts w:ascii="GHEA Grapalat" w:hAnsi="GHEA Grapalat"/>
          <w:spacing w:val="-6"/>
        </w:rPr>
        <w:t xml:space="preserve"> под кодом </w:t>
      </w:r>
      <w:r w:rsidR="00326C61" w:rsidRPr="00326C61">
        <w:rPr>
          <w:rFonts w:ascii="GHEA Grapalat" w:hAnsi="GHEA Grapalat"/>
          <w:spacing w:val="-6"/>
        </w:rPr>
        <w:t>" СШЕпоИМГ-GHTsDzB*-2026/01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21"/>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326C61" w:rsidRPr="00374F4A" w:rsidRDefault="00B2572B" w:rsidP="00326C61">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326C61">
        <w:rPr>
          <w:rFonts w:ascii="GHEA Grapalat" w:hAnsi="GHEA Grapalat"/>
          <w:b/>
          <w:sz w:val="24"/>
          <w:szCs w:val="24"/>
        </w:rPr>
        <w:t>запрос котировок *</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326C61">
        <w:rPr>
          <w:rFonts w:ascii="GHEA Grapalat" w:hAnsi="GHEA Grapalat"/>
          <w:sz w:val="24"/>
          <w:szCs w:val="24"/>
        </w:rPr>
        <w:t>"</w:t>
      </w:r>
      <w:r w:rsidR="00326C61" w:rsidRPr="00326C61">
        <w:rPr>
          <w:rFonts w:ascii="Arial" w:hAnsi="Arial" w:cs="Arial"/>
          <w:i/>
          <w:sz w:val="24"/>
          <w:szCs w:val="24"/>
        </w:rPr>
        <w:t xml:space="preserve"> </w:t>
      </w:r>
      <w:r w:rsidR="00326C61">
        <w:rPr>
          <w:rFonts w:ascii="Arial" w:hAnsi="Arial" w:cs="Arial"/>
          <w:i/>
          <w:sz w:val="24"/>
          <w:szCs w:val="24"/>
        </w:rPr>
        <w:t>СШЕпоИМГ</w:t>
      </w:r>
      <w:r w:rsidR="00326C61">
        <w:rPr>
          <w:rFonts w:ascii="GHEA Grapalat" w:hAnsi="GHEA Grapalat"/>
          <w:sz w:val="24"/>
          <w:szCs w:val="24"/>
        </w:rPr>
        <w:t>-</w:t>
      </w:r>
      <w:r w:rsidR="00326C61" w:rsidRPr="004D4B2B">
        <w:rPr>
          <w:rFonts w:ascii="Arial" w:hAnsi="Arial" w:cs="Arial"/>
          <w:sz w:val="24"/>
          <w:szCs w:val="24"/>
          <w:lang w:val="en-US"/>
        </w:rPr>
        <w:t>GH</w:t>
      </w:r>
      <w:r w:rsidR="00326C61" w:rsidRPr="004D4B2B">
        <w:rPr>
          <w:rFonts w:ascii="GHEA Grapalat" w:hAnsi="GHEA Grapalat"/>
          <w:sz w:val="24"/>
          <w:szCs w:val="24"/>
        </w:rPr>
        <w:t>TsDzB</w:t>
      </w:r>
      <w:r w:rsidR="00326C61" w:rsidRPr="004D4B2B">
        <w:rPr>
          <w:rStyle w:val="af6"/>
          <w:rFonts w:ascii="GHEA Grapalat" w:hAnsi="GHEA Grapalat"/>
          <w:sz w:val="24"/>
          <w:szCs w:val="24"/>
        </w:rPr>
        <w:footnoteReference w:customMarkFollows="1" w:id="22"/>
        <w:t>*</w:t>
      </w:r>
      <w:r w:rsidR="00326C61" w:rsidRPr="004D4B2B">
        <w:rPr>
          <w:rFonts w:ascii="GHEA Grapalat" w:hAnsi="GHEA Grapalat"/>
          <w:sz w:val="24"/>
          <w:szCs w:val="24"/>
        </w:rPr>
        <w:t>-</w:t>
      </w:r>
      <w:r w:rsidR="00326C61">
        <w:rPr>
          <w:rFonts w:ascii="GHEA Grapalat" w:hAnsi="GHEA Grapalat"/>
          <w:sz w:val="24"/>
          <w:szCs w:val="24"/>
        </w:rPr>
        <w:t>2026/01 "</w:t>
      </w:r>
    </w:p>
    <w:p w:rsidR="00B2572B" w:rsidRPr="00B138F3" w:rsidRDefault="00B2572B" w:rsidP="00B46D58">
      <w:pPr>
        <w:pStyle w:val="31"/>
        <w:widowControl w:val="0"/>
        <w:spacing w:after="160" w:line="240" w:lineRule="auto"/>
        <w:jc w:val="right"/>
        <w:rPr>
          <w:rFonts w:ascii="GHEA Grapalat" w:hAnsi="GHEA Grapalat" w:cs="Arial"/>
          <w:b/>
          <w:sz w:val="24"/>
          <w:szCs w:val="24"/>
        </w:rPr>
      </w:pP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543E4">
        <w:rPr>
          <w:rFonts w:ascii="GHEA Grapalat" w:eastAsiaTheme="minorHAnsi" w:hAnsi="GHEA Grapalat" w:cstheme="minorBidi"/>
          <w:sz w:val="18"/>
          <w:szCs w:val="18"/>
        </w:rPr>
        <w:t>*</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CC378E"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rsidR="00CC378E" w:rsidRDefault="00CC378E"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Pr>
          <w:rStyle w:val="af5"/>
          <w:b w:val="0"/>
          <w:bCs w:val="0"/>
          <w:sz w:val="20"/>
          <w:szCs w:val="20"/>
        </w:rPr>
        <w:t>адрес эл. почты секретаря</w:t>
      </w:r>
    </w:p>
    <w:p w:rsidR="0036746C"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rsidR="0036746C" w:rsidRDefault="0036746C" w:rsidP="0036746C">
      <w:pPr>
        <w:pStyle w:val="af4"/>
        <w:shd w:val="clear" w:color="auto" w:fill="FFFFFF"/>
        <w:spacing w:before="0" w:beforeAutospacing="0" w:after="0" w:afterAutospacing="0"/>
        <w:ind w:firstLine="375"/>
        <w:jc w:val="both"/>
        <w:rPr>
          <w:rStyle w:val="af5"/>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C10A50"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326C61" w:rsidRPr="00374F4A" w:rsidRDefault="007B3F5F" w:rsidP="00326C61">
      <w:pPr>
        <w:pStyle w:val="31"/>
        <w:widowControl w:val="0"/>
        <w:spacing w:after="160" w:line="240" w:lineRule="auto"/>
        <w:jc w:val="right"/>
        <w:rPr>
          <w:rFonts w:ascii="GHEA Grapalat" w:hAnsi="GHEA Grapalat" w:cs="Arial"/>
          <w:b/>
          <w:sz w:val="24"/>
          <w:szCs w:val="24"/>
        </w:rPr>
      </w:pPr>
      <w:r w:rsidRPr="00B138F3">
        <w:rPr>
          <w:rFonts w:ascii="GHEA Grapalat" w:hAnsi="GHEA Grapalat"/>
          <w:b/>
        </w:rPr>
        <w:t xml:space="preserve">к Приглашению на </w:t>
      </w:r>
      <w:r w:rsidR="00326C61">
        <w:rPr>
          <w:rFonts w:ascii="GHEA Grapalat" w:hAnsi="GHEA Grapalat"/>
          <w:b/>
        </w:rPr>
        <w:t xml:space="preserve">запрос котировок </w:t>
      </w:r>
      <w:r w:rsidR="00CE54C0">
        <w:rPr>
          <w:rFonts w:ascii="GHEA Grapalat" w:hAnsi="GHEA Grapalat"/>
          <w:b/>
        </w:rPr>
        <w:t>*</w:t>
      </w:r>
      <w:r w:rsidRPr="00B138F3">
        <w:rPr>
          <w:rFonts w:ascii="GHEA Grapalat" w:hAnsi="GHEA Grapalat" w:cs="Arial"/>
          <w:b/>
        </w:rPr>
        <w:br/>
      </w:r>
      <w:r w:rsidRPr="00B138F3">
        <w:rPr>
          <w:rFonts w:ascii="GHEA Grapalat" w:hAnsi="GHEA Grapalat"/>
          <w:b/>
        </w:rPr>
        <w:t>под кодом "</w:t>
      </w:r>
      <w:r w:rsidR="00326C61">
        <w:rPr>
          <w:rFonts w:ascii="GHEA Grapalat" w:hAnsi="GHEA Grapalat"/>
          <w:sz w:val="24"/>
          <w:szCs w:val="24"/>
        </w:rPr>
        <w:t>"</w:t>
      </w:r>
      <w:r w:rsidR="00326C61" w:rsidRPr="00326C61">
        <w:rPr>
          <w:rFonts w:ascii="Arial" w:hAnsi="Arial" w:cs="Arial"/>
          <w:i/>
          <w:sz w:val="24"/>
          <w:szCs w:val="24"/>
        </w:rPr>
        <w:t xml:space="preserve"> </w:t>
      </w:r>
      <w:r w:rsidR="00326C61">
        <w:rPr>
          <w:rFonts w:ascii="Arial" w:hAnsi="Arial" w:cs="Arial"/>
          <w:i/>
          <w:sz w:val="24"/>
          <w:szCs w:val="24"/>
        </w:rPr>
        <w:t>СШЕпоИМГ</w:t>
      </w:r>
      <w:r w:rsidR="00326C61">
        <w:rPr>
          <w:rFonts w:ascii="GHEA Grapalat" w:hAnsi="GHEA Grapalat"/>
          <w:sz w:val="24"/>
          <w:szCs w:val="24"/>
        </w:rPr>
        <w:t>-</w:t>
      </w:r>
      <w:r w:rsidR="00326C61" w:rsidRPr="004D4B2B">
        <w:rPr>
          <w:rFonts w:ascii="Arial" w:hAnsi="Arial" w:cs="Arial"/>
          <w:sz w:val="24"/>
          <w:szCs w:val="24"/>
          <w:lang w:val="en-US"/>
        </w:rPr>
        <w:t>GH</w:t>
      </w:r>
      <w:r w:rsidR="00326C61" w:rsidRPr="004D4B2B">
        <w:rPr>
          <w:rFonts w:ascii="GHEA Grapalat" w:hAnsi="GHEA Grapalat"/>
          <w:sz w:val="24"/>
          <w:szCs w:val="24"/>
        </w:rPr>
        <w:t>TsDzB</w:t>
      </w:r>
      <w:r w:rsidR="00326C61" w:rsidRPr="004D4B2B">
        <w:rPr>
          <w:rStyle w:val="af6"/>
          <w:rFonts w:ascii="GHEA Grapalat" w:hAnsi="GHEA Grapalat"/>
          <w:sz w:val="24"/>
          <w:szCs w:val="24"/>
        </w:rPr>
        <w:footnoteReference w:customMarkFollows="1" w:id="23"/>
        <w:t>*</w:t>
      </w:r>
      <w:r w:rsidR="00326C61" w:rsidRPr="004D4B2B">
        <w:rPr>
          <w:rFonts w:ascii="GHEA Grapalat" w:hAnsi="GHEA Grapalat"/>
          <w:sz w:val="24"/>
          <w:szCs w:val="24"/>
        </w:rPr>
        <w:t>-</w:t>
      </w:r>
      <w:r w:rsidR="00326C61">
        <w:rPr>
          <w:rFonts w:ascii="GHEA Grapalat" w:hAnsi="GHEA Grapalat"/>
          <w:sz w:val="24"/>
          <w:szCs w:val="24"/>
        </w:rPr>
        <w:t>2026/01 "</w:t>
      </w:r>
    </w:p>
    <w:p w:rsidR="007B3F5F" w:rsidRPr="00B138F3" w:rsidRDefault="007B3F5F" w:rsidP="001005B0">
      <w:pPr>
        <w:widowControl w:val="0"/>
        <w:spacing w:after="160"/>
        <w:ind w:firstLine="567"/>
        <w:jc w:val="right"/>
        <w:rPr>
          <w:rFonts w:ascii="GHEA Grapalat" w:hAnsi="GHEA Grapalat" w:cs="Arial"/>
          <w:b/>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lastRenderedPageBreak/>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7184E">
        <w:rPr>
          <w:rFonts w:ascii="GHEA Grapalat" w:eastAsiaTheme="minorHAnsi" w:hAnsi="GHEA Grapalat" w:cstheme="minorBidi"/>
          <w:sz w:val="18"/>
          <w:szCs w:val="18"/>
        </w:rPr>
        <w:t xml:space="preserve">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rsidR="007B3F5F" w:rsidRPr="000D0F13" w:rsidRDefault="007B3F5F" w:rsidP="007B3F5F">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rsidR="0054663D" w:rsidRPr="000D0F13" w:rsidRDefault="00746170" w:rsidP="0054663D">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rsidR="0054663D" w:rsidRPr="000D0F13" w:rsidRDefault="0054663D" w:rsidP="0054663D">
      <w:pPr>
        <w:pStyle w:val="af4"/>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BB7E7F"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rsidR="00BB7E7F" w:rsidRDefault="00BB7E7F" w:rsidP="0054663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54663D" w:rsidRPr="000D0F13"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af4"/>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64751C" w:rsidRPr="008842CE" w:rsidRDefault="0064751C" w:rsidP="0064751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B3F5F" w:rsidRPr="00B138F3" w:rsidRDefault="00DB3187"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rsidR="00326C61" w:rsidRPr="00374F4A" w:rsidRDefault="003D2FE2" w:rsidP="00326C61">
      <w:pPr>
        <w:pStyle w:val="31"/>
        <w:widowControl w:val="0"/>
        <w:spacing w:after="160" w:line="240" w:lineRule="auto"/>
        <w:jc w:val="right"/>
        <w:rPr>
          <w:rFonts w:ascii="GHEA Grapalat" w:hAnsi="GHEA Grapalat" w:cs="Arial"/>
          <w:b/>
          <w:sz w:val="24"/>
          <w:szCs w:val="24"/>
        </w:rPr>
      </w:pPr>
      <w:r w:rsidRPr="00B263B7">
        <w:rPr>
          <w:rFonts w:ascii="GHEA Grapalat" w:hAnsi="GHEA Grapalat"/>
          <w:b/>
          <w:i/>
        </w:rPr>
        <w:t xml:space="preserve">к Приглашению на </w:t>
      </w:r>
      <w:r w:rsidR="00326C61">
        <w:rPr>
          <w:rFonts w:ascii="GHEA Grapalat" w:hAnsi="GHEA Grapalat"/>
          <w:b/>
          <w:i/>
        </w:rPr>
        <w:t>запрос котировок *</w:t>
      </w:r>
      <w:r w:rsidRPr="00B263B7">
        <w:rPr>
          <w:rFonts w:ascii="GHEA Grapalat" w:hAnsi="GHEA Grapalat" w:cs="GHEA Grapalat"/>
          <w:b/>
          <w:i/>
        </w:rPr>
        <w:br/>
      </w:r>
      <w:r w:rsidRPr="00B263B7">
        <w:rPr>
          <w:rFonts w:ascii="GHEA Grapalat" w:hAnsi="GHEA Grapalat"/>
          <w:b/>
          <w:i/>
        </w:rPr>
        <w:t xml:space="preserve">под кодом </w:t>
      </w:r>
      <w:r w:rsidR="00326C61">
        <w:rPr>
          <w:rFonts w:ascii="GHEA Grapalat" w:hAnsi="GHEA Grapalat"/>
          <w:sz w:val="24"/>
          <w:szCs w:val="24"/>
        </w:rPr>
        <w:t>"</w:t>
      </w:r>
      <w:r w:rsidR="00326C61" w:rsidRPr="00326C61">
        <w:rPr>
          <w:rFonts w:ascii="Arial" w:hAnsi="Arial" w:cs="Arial"/>
          <w:i/>
          <w:sz w:val="24"/>
          <w:szCs w:val="24"/>
        </w:rPr>
        <w:t xml:space="preserve"> </w:t>
      </w:r>
      <w:r w:rsidR="00326C61">
        <w:rPr>
          <w:rFonts w:ascii="Arial" w:hAnsi="Arial" w:cs="Arial"/>
          <w:i/>
          <w:sz w:val="24"/>
          <w:szCs w:val="24"/>
        </w:rPr>
        <w:t>СШЕпоИМГ</w:t>
      </w:r>
      <w:r w:rsidR="00326C61">
        <w:rPr>
          <w:rFonts w:ascii="GHEA Grapalat" w:hAnsi="GHEA Grapalat"/>
          <w:sz w:val="24"/>
          <w:szCs w:val="24"/>
        </w:rPr>
        <w:t>-</w:t>
      </w:r>
      <w:r w:rsidR="00326C61" w:rsidRPr="004D4B2B">
        <w:rPr>
          <w:rFonts w:ascii="Arial" w:hAnsi="Arial" w:cs="Arial"/>
          <w:sz w:val="24"/>
          <w:szCs w:val="24"/>
          <w:lang w:val="en-US"/>
        </w:rPr>
        <w:t>GH</w:t>
      </w:r>
      <w:r w:rsidR="00326C61" w:rsidRPr="004D4B2B">
        <w:rPr>
          <w:rFonts w:ascii="GHEA Grapalat" w:hAnsi="GHEA Grapalat"/>
          <w:sz w:val="24"/>
          <w:szCs w:val="24"/>
        </w:rPr>
        <w:t>TsDzB</w:t>
      </w:r>
      <w:r w:rsidR="00326C61" w:rsidRPr="004D4B2B">
        <w:rPr>
          <w:rStyle w:val="af6"/>
          <w:rFonts w:ascii="GHEA Grapalat" w:hAnsi="GHEA Grapalat"/>
          <w:sz w:val="24"/>
          <w:szCs w:val="24"/>
        </w:rPr>
        <w:footnoteReference w:customMarkFollows="1" w:id="24"/>
        <w:t>*</w:t>
      </w:r>
      <w:r w:rsidR="00326C61" w:rsidRPr="004D4B2B">
        <w:rPr>
          <w:rFonts w:ascii="GHEA Grapalat" w:hAnsi="GHEA Grapalat"/>
          <w:sz w:val="24"/>
          <w:szCs w:val="24"/>
        </w:rPr>
        <w:t>-</w:t>
      </w:r>
      <w:r w:rsidR="00326C61">
        <w:rPr>
          <w:rFonts w:ascii="GHEA Grapalat" w:hAnsi="GHEA Grapalat"/>
          <w:sz w:val="24"/>
          <w:szCs w:val="24"/>
        </w:rPr>
        <w:t>2026/01 "</w:t>
      </w:r>
    </w:p>
    <w:p w:rsidR="003D2FE2" w:rsidRPr="00B263B7" w:rsidRDefault="003D2FE2" w:rsidP="003D2FE2">
      <w:pPr>
        <w:widowControl w:val="0"/>
        <w:spacing w:after="160"/>
        <w:jc w:val="right"/>
        <w:rPr>
          <w:rFonts w:ascii="GHEA Grapalat" w:hAnsi="GHEA Grapalat"/>
          <w:b/>
          <w:i/>
        </w:rPr>
      </w:pPr>
    </w:p>
    <w:p w:rsidR="00542F4F" w:rsidRPr="00B138F3" w:rsidRDefault="00542F4F" w:rsidP="00542F4F">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542F4F" w:rsidRPr="00B138F3" w:rsidRDefault="00542F4F" w:rsidP="00542F4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0952F7" w:rsidRPr="001115E9">
        <w:rPr>
          <w:rStyle w:val="af5"/>
          <w:rFonts w:ascii="GHEA Grapalat" w:hAnsi="GHEA Grapalat"/>
          <w:b w:val="0"/>
          <w:sz w:val="18"/>
          <w:szCs w:val="18"/>
        </w:rPr>
        <w:t xml:space="preserve">                             </w:t>
      </w:r>
      <w:r w:rsidRPr="00B138F3">
        <w:rPr>
          <w:rStyle w:val="af5"/>
          <w:rFonts w:ascii="GHEA Grapalat" w:hAnsi="GHEA Grapalat"/>
          <w:b w:val="0"/>
          <w:sz w:val="18"/>
          <w:szCs w:val="18"/>
        </w:rPr>
        <w:t xml:space="preserve"> номер заключаемого договора</w:t>
      </w:r>
    </w:p>
    <w:p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542F4F" w:rsidRPr="00B138F3" w:rsidRDefault="00542F4F" w:rsidP="00542F4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542F4F" w:rsidRPr="00B138F3" w:rsidRDefault="00542F4F" w:rsidP="00542F4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542F4F" w:rsidRPr="00B138F3" w:rsidRDefault="00542F4F" w:rsidP="00542F4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42F4F" w:rsidRPr="00B138F3" w:rsidRDefault="00F215EE" w:rsidP="00542F4F">
      <w:pPr>
        <w:pStyle w:val="af4"/>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rsidR="00CC173E" w:rsidRPr="00DC1223" w:rsidRDefault="00542F4F" w:rsidP="00CC173E">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rsidR="00542F4F" w:rsidRPr="00B138F3" w:rsidRDefault="00542F4F" w:rsidP="00CC173E">
      <w:pPr>
        <w:pStyle w:val="af4"/>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4751C">
        <w:rPr>
          <w:rFonts w:ascii="GHEA Grapalat" w:eastAsiaTheme="minorHAnsi" w:hAnsi="GHEA Grapalat" w:cstheme="minorBidi"/>
          <w:sz w:val="18"/>
          <w:szCs w:val="18"/>
        </w:rPr>
        <w:t>*</w:t>
      </w:r>
    </w:p>
    <w:p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3897" w:rsidRPr="00D96BE2" w:rsidRDefault="00293897" w:rsidP="00293897">
      <w:pPr>
        <w:pStyle w:val="af4"/>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293897" w:rsidRPr="00D96BE2" w:rsidRDefault="002A23D9" w:rsidP="00293897">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rsidR="00293897" w:rsidRPr="00D96BE2" w:rsidDel="002A23D9" w:rsidRDefault="00293897" w:rsidP="00293897">
      <w:pPr>
        <w:pStyle w:val="af4"/>
        <w:shd w:val="clear" w:color="auto" w:fill="FFFFFF"/>
        <w:ind w:firstLine="374"/>
        <w:contextualSpacing/>
        <w:jc w:val="both"/>
        <w:rPr>
          <w:del w:id="8" w:author="Inesa Kocharyan" w:date="2023-07-07T17:57:00Z"/>
          <w:rFonts w:ascii="GHEA Grapalat" w:eastAsiaTheme="minorHAnsi" w:hAnsi="GHEA Grapalat" w:cstheme="minorBidi"/>
        </w:rPr>
      </w:pPr>
    </w:p>
    <w:p w:rsidR="00293897" w:rsidRPr="00D96BE2" w:rsidRDefault="002A23D9" w:rsidP="00293897">
      <w:pPr>
        <w:pStyle w:val="af4"/>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rsidR="00293897" w:rsidRPr="00D96BE2" w:rsidRDefault="00293897" w:rsidP="00293897">
      <w:pPr>
        <w:pStyle w:val="af4"/>
        <w:shd w:val="clear" w:color="auto" w:fill="FFFFFF"/>
        <w:contextualSpacing/>
        <w:jc w:val="both"/>
        <w:rPr>
          <w:rFonts w:ascii="GHEA Grapalat" w:eastAsiaTheme="minorHAnsi" w:hAnsi="GHEA Grapalat" w:cstheme="minorBidi"/>
          <w:sz w:val="18"/>
          <w:szCs w:val="18"/>
          <w:lang w:val="hy-AM"/>
        </w:rPr>
      </w:pPr>
    </w:p>
    <w:p w:rsidR="00293897" w:rsidRPr="00D96BE2" w:rsidRDefault="00293897" w:rsidP="00293897">
      <w:pPr>
        <w:pStyle w:val="af4"/>
        <w:shd w:val="clear" w:color="auto" w:fill="FFFFFF"/>
        <w:contextualSpacing/>
        <w:jc w:val="center"/>
        <w:rPr>
          <w:rFonts w:eastAsiaTheme="minorHAnsi" w:cstheme="minorBidi"/>
        </w:rPr>
      </w:pPr>
      <w:r w:rsidRPr="00D96BE2">
        <w:rPr>
          <w:rFonts w:ascii="GHEA Grapalat" w:eastAsiaTheme="minorHAnsi" w:hAnsi="GHEA Grapalat" w:cstheme="minorBidi"/>
          <w:lang w:val="hy-AM"/>
        </w:rPr>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rsidR="00A01B99"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rsidR="00A01B99" w:rsidRDefault="00A01B99" w:rsidP="00293897">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293897" w:rsidRPr="00D96BE2"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rsidR="00293897" w:rsidRDefault="00293897"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42F4F" w:rsidRPr="00B138F3" w:rsidRDefault="00542F4F" w:rsidP="00542F4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42F4F" w:rsidRPr="00B138F3" w:rsidRDefault="00542F4F" w:rsidP="00542F4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DA0E0D" w:rsidRPr="0091562B" w:rsidRDefault="00542F4F" w:rsidP="00DA0E0D">
      <w:pPr>
        <w:pStyle w:val="af4"/>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widowControl w:val="0"/>
        <w:spacing w:after="160"/>
        <w:ind w:left="567" w:right="565"/>
        <w:jc w:val="center"/>
        <w:rPr>
          <w:rFonts w:ascii="GHEA Grapalat" w:hAnsi="GHEA Grapalat"/>
          <w:b/>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r>
        <w:rPr>
          <w:rFonts w:ascii="GHEA Grapalat" w:hAnsi="GHEA Grapalat"/>
          <w:i/>
          <w:sz w:val="22"/>
          <w:szCs w:val="22"/>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326C61" w:rsidRPr="00374F4A" w:rsidRDefault="00673870" w:rsidP="00326C61">
      <w:pPr>
        <w:pStyle w:val="31"/>
        <w:widowControl w:val="0"/>
        <w:spacing w:after="160" w:line="240" w:lineRule="auto"/>
        <w:jc w:val="right"/>
        <w:rPr>
          <w:rFonts w:ascii="GHEA Grapalat" w:hAnsi="GHEA Grapalat" w:cs="Arial"/>
          <w:b/>
          <w:sz w:val="24"/>
          <w:szCs w:val="24"/>
        </w:rPr>
      </w:pPr>
      <w:r w:rsidRPr="005C48F7">
        <w:rPr>
          <w:rFonts w:ascii="GHEA Grapalat" w:hAnsi="GHEA Grapalat"/>
          <w:b/>
          <w:i/>
        </w:rPr>
        <w:t xml:space="preserve">к Приглашению на </w:t>
      </w:r>
      <w:r w:rsidR="00326C61">
        <w:rPr>
          <w:rFonts w:ascii="GHEA Grapalat" w:hAnsi="GHEA Grapalat"/>
          <w:b/>
          <w:i/>
        </w:rPr>
        <w:t>запрос котировок *</w:t>
      </w:r>
      <w:r w:rsidRPr="005C48F7">
        <w:rPr>
          <w:rFonts w:ascii="GHEA Grapalat" w:hAnsi="GHEA Grapalat" w:cs="GHEA Grapalat"/>
          <w:b/>
          <w:i/>
        </w:rPr>
        <w:br/>
      </w:r>
      <w:r w:rsidRPr="005C48F7">
        <w:rPr>
          <w:rFonts w:ascii="GHEA Grapalat" w:hAnsi="GHEA Grapalat"/>
          <w:b/>
          <w:i/>
        </w:rPr>
        <w:t xml:space="preserve">под кодом </w:t>
      </w:r>
      <w:r w:rsidR="00326C61">
        <w:rPr>
          <w:rFonts w:ascii="GHEA Grapalat" w:hAnsi="GHEA Grapalat"/>
          <w:sz w:val="24"/>
          <w:szCs w:val="24"/>
        </w:rPr>
        <w:t>"</w:t>
      </w:r>
      <w:r w:rsidR="00326C61" w:rsidRPr="00326C61">
        <w:rPr>
          <w:rFonts w:ascii="Arial" w:hAnsi="Arial" w:cs="Arial"/>
          <w:i/>
          <w:sz w:val="24"/>
          <w:szCs w:val="24"/>
        </w:rPr>
        <w:t xml:space="preserve"> </w:t>
      </w:r>
      <w:r w:rsidR="00326C61">
        <w:rPr>
          <w:rFonts w:ascii="Arial" w:hAnsi="Arial" w:cs="Arial"/>
          <w:i/>
          <w:sz w:val="24"/>
          <w:szCs w:val="24"/>
        </w:rPr>
        <w:t>СШЕпоИМГ</w:t>
      </w:r>
      <w:r w:rsidR="00326C61">
        <w:rPr>
          <w:rFonts w:ascii="GHEA Grapalat" w:hAnsi="GHEA Grapalat"/>
          <w:sz w:val="24"/>
          <w:szCs w:val="24"/>
        </w:rPr>
        <w:t>-</w:t>
      </w:r>
      <w:r w:rsidR="00326C61" w:rsidRPr="004D4B2B">
        <w:rPr>
          <w:rFonts w:ascii="Arial" w:hAnsi="Arial" w:cs="Arial"/>
          <w:sz w:val="24"/>
          <w:szCs w:val="24"/>
          <w:lang w:val="en-US"/>
        </w:rPr>
        <w:t>GH</w:t>
      </w:r>
      <w:r w:rsidR="00326C61" w:rsidRPr="004D4B2B">
        <w:rPr>
          <w:rFonts w:ascii="GHEA Grapalat" w:hAnsi="GHEA Grapalat"/>
          <w:sz w:val="24"/>
          <w:szCs w:val="24"/>
        </w:rPr>
        <w:t>TsDzB</w:t>
      </w:r>
      <w:r w:rsidR="00326C61" w:rsidRPr="004D4B2B">
        <w:rPr>
          <w:rStyle w:val="af6"/>
          <w:rFonts w:ascii="GHEA Grapalat" w:hAnsi="GHEA Grapalat"/>
          <w:sz w:val="24"/>
          <w:szCs w:val="24"/>
        </w:rPr>
        <w:footnoteReference w:customMarkFollows="1" w:id="25"/>
        <w:t>*</w:t>
      </w:r>
      <w:r w:rsidR="00326C61" w:rsidRPr="004D4B2B">
        <w:rPr>
          <w:rFonts w:ascii="GHEA Grapalat" w:hAnsi="GHEA Grapalat"/>
          <w:sz w:val="24"/>
          <w:szCs w:val="24"/>
        </w:rPr>
        <w:t>-</w:t>
      </w:r>
      <w:r w:rsidR="00326C61">
        <w:rPr>
          <w:rFonts w:ascii="GHEA Grapalat" w:hAnsi="GHEA Grapalat"/>
          <w:sz w:val="24"/>
          <w:szCs w:val="24"/>
        </w:rPr>
        <w:t>2026/01 "</w:t>
      </w:r>
    </w:p>
    <w:p w:rsidR="003D2FE2" w:rsidRPr="00B138F3" w:rsidRDefault="003D2FE2" w:rsidP="00326C61">
      <w:pPr>
        <w:widowControl w:val="0"/>
        <w:spacing w:after="160"/>
        <w:jc w:val="right"/>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396"/>
      </w:tblGrid>
      <w:tr w:rsidR="00B932B8" w:rsidRPr="00B138F3" w:rsidTr="00B932B8">
        <w:tc>
          <w:tcPr>
            <w:tcW w:w="4786" w:type="dxa"/>
          </w:tcPr>
          <w:p w:rsidR="003D2FE2" w:rsidRPr="00326C61" w:rsidRDefault="00326C61" w:rsidP="00B932B8">
            <w:pPr>
              <w:widowControl w:val="0"/>
              <w:spacing w:after="160"/>
              <w:rPr>
                <w:rFonts w:ascii="GHEA Grapalat" w:hAnsi="GHEA Grapalat" w:cs="GHEA Grapalat"/>
                <w:b/>
                <w:sz w:val="22"/>
                <w:szCs w:val="22"/>
              </w:rPr>
            </w:pPr>
            <w:r>
              <w:rPr>
                <w:rFonts w:ascii="GHEA Grapalat" w:hAnsi="GHEA Grapalat"/>
                <w:sz w:val="22"/>
                <w:szCs w:val="22"/>
              </w:rPr>
              <w:t>Р. Мецамор</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326C61">
              <w:rPr>
                <w:rFonts w:ascii="GHEA Grapalat" w:hAnsi="GHEA Grapalat"/>
                <w:sz w:val="22"/>
                <w:szCs w:val="22"/>
              </w:rPr>
              <w:tab/>
            </w:r>
            <w:r w:rsidRPr="00B138F3">
              <w:rPr>
                <w:rFonts w:ascii="GHEA Grapalat" w:hAnsi="GHEA Grapalat"/>
                <w:sz w:val="22"/>
                <w:szCs w:val="22"/>
              </w:rPr>
              <w:t xml:space="preserve">" </w:t>
            </w:r>
            <w:r w:rsidRPr="00326C61">
              <w:rPr>
                <w:rFonts w:ascii="GHEA Grapalat" w:hAnsi="GHEA Grapalat"/>
                <w:sz w:val="22"/>
                <w:szCs w:val="22"/>
              </w:rPr>
              <w:tab/>
            </w:r>
            <w:r w:rsidRPr="00B138F3">
              <w:rPr>
                <w:rFonts w:ascii="GHEA Grapalat" w:hAnsi="GHEA Grapalat"/>
                <w:sz w:val="22"/>
                <w:szCs w:val="22"/>
              </w:rPr>
              <w:t>20</w:t>
            </w:r>
            <w:r w:rsidRPr="00326C61">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326C61"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326C61">
        <w:rPr>
          <w:rFonts w:ascii="GHEA Grapalat" w:hAnsi="GHEA Grapalat"/>
          <w:sz w:val="22"/>
          <w:szCs w:val="22"/>
        </w:rPr>
        <w:t>_____________</w:t>
      </w:r>
      <w:r w:rsidRPr="00B138F3">
        <w:rPr>
          <w:rFonts w:ascii="GHEA Grapalat" w:hAnsi="GHEA Grapalat"/>
          <w:sz w:val="22"/>
          <w:szCs w:val="22"/>
          <w:lang w:val="en-US"/>
        </w:rPr>
        <w:t>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326C61">
              <w:rPr>
                <w:rFonts w:ascii="GHEA Grapalat" w:hAnsi="GHEA Grapalat"/>
              </w:rPr>
              <w:t xml:space="preserve">  </w:t>
            </w:r>
            <w:r w:rsidR="00326C61">
              <w:rPr>
                <w:rFonts w:ascii="GHEA Grapalat" w:hAnsi="GHEA Grapalat"/>
                <w:i/>
              </w:rPr>
              <w:t xml:space="preserve"> ГНКО </w:t>
            </w:r>
            <w:r w:rsidR="00326C61">
              <w:rPr>
                <w:rFonts w:ascii="GHEA Grapalat" w:hAnsi="GHEA Grapalat"/>
                <w:i/>
                <w:lang w:val="hy-AM"/>
              </w:rPr>
              <w:t>&lt;&lt;</w:t>
            </w:r>
            <w:r w:rsidR="00326C61">
              <w:rPr>
                <w:rFonts w:ascii="GHEA Grapalat" w:hAnsi="GHEA Grapalat"/>
                <w:i/>
              </w:rPr>
              <w:t xml:space="preserve">Средняя школа Ерасхауна по имени Мартика Геворгяна </w:t>
            </w:r>
            <w:r w:rsidR="00326C61">
              <w:rPr>
                <w:rFonts w:ascii="GHEA Grapalat" w:hAnsi="GHEA Grapalat"/>
                <w:i/>
                <w:lang w:val="hy-AM"/>
              </w:rPr>
              <w:t>&gt;&gt;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6832F4"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326C61">
              <w:rPr>
                <w:rFonts w:ascii="GHEA Grapalat" w:hAnsi="GHEA Grapalat"/>
              </w:rPr>
              <w:t xml:space="preserve"> </w:t>
            </w:r>
            <w:r w:rsidR="006832F4" w:rsidRPr="009D3652">
              <w:rPr>
                <w:color w:val="34343C"/>
                <w:sz w:val="16"/>
                <w:szCs w:val="16"/>
                <w:lang w:val="nb-NO"/>
              </w:rPr>
              <w:t>04</w:t>
            </w:r>
            <w:r w:rsidR="006832F4" w:rsidRPr="009D3652">
              <w:rPr>
                <w:color w:val="34343C"/>
                <w:sz w:val="16"/>
                <w:szCs w:val="16"/>
                <w:lang w:val="hy-AM"/>
              </w:rPr>
              <w:t>407854</w:t>
            </w:r>
            <w:r w:rsidR="006832F4">
              <w:rPr>
                <w:color w:val="34343C"/>
                <w:sz w:val="16"/>
                <w:szCs w:val="16"/>
              </w:rPr>
              <w:t xml:space="preserve"> </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6832F4">
              <w:rPr>
                <w:rFonts w:ascii="GHEA Grapalat" w:hAnsi="GHEA Grapalat"/>
              </w:rPr>
              <w:t xml:space="preserve"> </w:t>
            </w:r>
            <w:r w:rsidR="006832F4" w:rsidRPr="009D3652">
              <w:rPr>
                <w:color w:val="34343C"/>
                <w:sz w:val="16"/>
                <w:szCs w:val="16"/>
                <w:lang w:val="hy-AM"/>
              </w:rPr>
              <w:t>900338000152</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для совершения платежа", то настоящие данные </w:t>
            </w:r>
            <w:r w:rsidRPr="00B138F3">
              <w:rPr>
                <w:rFonts w:ascii="GHEA Grapalat" w:hAnsi="GHEA Grapalat"/>
                <w:sz w:val="18"/>
                <w:szCs w:val="18"/>
              </w:rPr>
              <w:lastRenderedPageBreak/>
              <w:t>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6832F4">
        <w:rPr>
          <w:rFonts w:ascii="GHEA Grapalat" w:hAnsi="GHEA Grapalat"/>
          <w:b/>
          <w:sz w:val="24"/>
          <w:szCs w:val="24"/>
        </w:rPr>
        <w:t>запрос котировок</w:t>
      </w:r>
      <w:r w:rsidR="00CE54C0">
        <w:rPr>
          <w:rFonts w:ascii="GHEA Grapalat" w:hAnsi="GHEA Grapalat"/>
          <w:b/>
          <w:sz w:val="24"/>
          <w:szCs w:val="24"/>
        </w:rPr>
        <w:t xml:space="preserve"> *</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6832F4">
        <w:rPr>
          <w:rFonts w:ascii="Arial" w:hAnsi="Arial" w:cs="Arial"/>
          <w:i/>
          <w:sz w:val="24"/>
          <w:szCs w:val="24"/>
        </w:rPr>
        <w:t>СШЕпоИМГ</w:t>
      </w:r>
      <w:r w:rsidR="006832F4">
        <w:rPr>
          <w:rFonts w:ascii="GHEA Grapalat" w:hAnsi="GHEA Grapalat"/>
          <w:sz w:val="24"/>
          <w:szCs w:val="24"/>
        </w:rPr>
        <w:t>-</w:t>
      </w:r>
      <w:r w:rsidR="006832F4" w:rsidRPr="004D4B2B">
        <w:rPr>
          <w:rFonts w:ascii="Arial" w:hAnsi="Arial" w:cs="Arial"/>
          <w:sz w:val="24"/>
          <w:szCs w:val="24"/>
          <w:lang w:val="en-US"/>
        </w:rPr>
        <w:t>GH</w:t>
      </w:r>
      <w:r w:rsidR="006832F4" w:rsidRPr="004D4B2B">
        <w:rPr>
          <w:rFonts w:ascii="GHEA Grapalat" w:hAnsi="GHEA Grapalat"/>
          <w:sz w:val="24"/>
          <w:szCs w:val="24"/>
        </w:rPr>
        <w:t>TsDzB</w:t>
      </w:r>
      <w:r w:rsidR="006832F4" w:rsidRPr="004D4B2B">
        <w:rPr>
          <w:rStyle w:val="af6"/>
          <w:rFonts w:ascii="GHEA Grapalat" w:hAnsi="GHEA Grapalat"/>
          <w:sz w:val="24"/>
          <w:szCs w:val="24"/>
        </w:rPr>
        <w:footnoteReference w:customMarkFollows="1" w:id="27"/>
        <w:t>*</w:t>
      </w:r>
      <w:r w:rsidR="006832F4" w:rsidRPr="004D4B2B">
        <w:rPr>
          <w:rFonts w:ascii="GHEA Grapalat" w:hAnsi="GHEA Grapalat"/>
          <w:sz w:val="24"/>
          <w:szCs w:val="24"/>
        </w:rPr>
        <w:t>-</w:t>
      </w:r>
      <w:r w:rsidR="006832F4">
        <w:rPr>
          <w:rFonts w:ascii="GHEA Grapalat" w:hAnsi="GHEA Grapalat"/>
          <w:sz w:val="24"/>
          <w:szCs w:val="24"/>
        </w:rPr>
        <w:t xml:space="preserve">2026/01 </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CA5C35">
        <w:rPr>
          <w:rFonts w:ascii="GHEA Grapalat" w:eastAsiaTheme="minorHAnsi" w:hAnsi="GHEA Grapalat" w:cstheme="minorBidi"/>
          <w:sz w:val="18"/>
          <w:szCs w:val="18"/>
        </w:rPr>
        <w:t>*</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9"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af4"/>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af4"/>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af4"/>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af4"/>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A27EC">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rsidR="00D0114A" w:rsidRPr="00E22E83"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4ACC" w:rsidRDefault="000A4ACC">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6832F4">
        <w:rPr>
          <w:rFonts w:ascii="GHEA Grapalat" w:hAnsi="GHEA Grapalat"/>
          <w:i/>
        </w:rPr>
        <w:t>запрос котировок *</w:t>
      </w:r>
      <w:r w:rsidRPr="00B138F3">
        <w:rPr>
          <w:rFonts w:ascii="GHEA Grapalat" w:hAnsi="GHEA Grapalat"/>
          <w:i/>
        </w:rPr>
        <w:br/>
        <w:t xml:space="preserve">под кодом </w:t>
      </w:r>
      <w:r w:rsidR="006832F4">
        <w:rPr>
          <w:rFonts w:ascii="Arial" w:hAnsi="Arial" w:cs="Arial"/>
          <w:i/>
        </w:rPr>
        <w:t>СШЕпоИМГ</w:t>
      </w:r>
      <w:r w:rsidR="006832F4">
        <w:rPr>
          <w:rFonts w:ascii="GHEA Grapalat" w:hAnsi="GHEA Grapalat"/>
        </w:rPr>
        <w:t>-</w:t>
      </w:r>
      <w:r w:rsidR="006832F4" w:rsidRPr="004D4B2B">
        <w:rPr>
          <w:rFonts w:ascii="Arial" w:hAnsi="Arial" w:cs="Arial"/>
          <w:lang w:val="en-US"/>
        </w:rPr>
        <w:t>GH</w:t>
      </w:r>
      <w:r w:rsidR="006832F4" w:rsidRPr="004D4B2B">
        <w:rPr>
          <w:rFonts w:ascii="GHEA Grapalat" w:hAnsi="GHEA Grapalat"/>
        </w:rPr>
        <w:t>TsDzB</w:t>
      </w:r>
      <w:r w:rsidR="006832F4" w:rsidRPr="004D4B2B">
        <w:rPr>
          <w:rStyle w:val="af6"/>
          <w:rFonts w:ascii="GHEA Grapalat" w:hAnsi="GHEA Grapalat"/>
        </w:rPr>
        <w:footnoteReference w:customMarkFollows="1" w:id="28"/>
        <w:t>*</w:t>
      </w:r>
      <w:r w:rsidR="006832F4" w:rsidRPr="004D4B2B">
        <w:rPr>
          <w:rFonts w:ascii="GHEA Grapalat" w:hAnsi="GHEA Grapalat"/>
        </w:rPr>
        <w:t>-</w:t>
      </w:r>
      <w:r w:rsidR="006832F4">
        <w:rPr>
          <w:rFonts w:ascii="GHEA Grapalat" w:hAnsi="GHEA Grapalat"/>
        </w:rPr>
        <w:t xml:space="preserve">2026/01 </w:t>
      </w:r>
      <w:r w:rsidRPr="000A4ACC">
        <w:rPr>
          <w:rStyle w:val="af6"/>
          <w:rFonts w:ascii="GHEA Grapalat" w:hAnsi="GHEA Grapalat"/>
          <w:i/>
          <w:sz w:val="36"/>
          <w:szCs w:val="36"/>
        </w:rPr>
        <w:footnoteReference w:customMarkFollows="1" w:id="29"/>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3"/>
      </w:tblGrid>
      <w:tr w:rsidR="00FF3DE9" w:rsidRPr="00B138F3" w:rsidTr="000745BE">
        <w:tc>
          <w:tcPr>
            <w:tcW w:w="4786" w:type="dxa"/>
          </w:tcPr>
          <w:p w:rsidR="000A214C" w:rsidRPr="00B138F3" w:rsidRDefault="006832F4" w:rsidP="000745BE">
            <w:pPr>
              <w:widowControl w:val="0"/>
              <w:spacing w:after="160"/>
              <w:rPr>
                <w:rFonts w:ascii="GHEA Grapalat" w:hAnsi="GHEA Grapalat" w:cs="GHEA Grapalat"/>
                <w:b/>
                <w:lang w:val="en-US"/>
              </w:rPr>
            </w:pPr>
            <w:r>
              <w:rPr>
                <w:rFonts w:ascii="GHEA Grapalat" w:hAnsi="GHEA Grapalat"/>
              </w:rPr>
              <w:t>Р.Мецамор</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3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832F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32F4" w:rsidRPr="00B138F3" w:rsidRDefault="006832F4" w:rsidP="006832F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Pr>
                <w:rFonts w:ascii="GHEA Grapalat" w:hAnsi="GHEA Grapalat"/>
                <w:i/>
              </w:rPr>
              <w:t xml:space="preserve"> ГНКО </w:t>
            </w:r>
            <w:r>
              <w:rPr>
                <w:rFonts w:ascii="GHEA Grapalat" w:hAnsi="GHEA Grapalat"/>
                <w:i/>
                <w:lang w:val="hy-AM"/>
              </w:rPr>
              <w:t>&lt;&lt;</w:t>
            </w:r>
            <w:r>
              <w:rPr>
                <w:rFonts w:ascii="GHEA Grapalat" w:hAnsi="GHEA Grapalat"/>
                <w:i/>
              </w:rPr>
              <w:t xml:space="preserve">Средняя школа Ерасхауна по имени Мартика Геворгяна </w:t>
            </w:r>
            <w:r>
              <w:rPr>
                <w:rFonts w:ascii="GHEA Grapalat" w:hAnsi="GHEA Grapalat"/>
                <w:i/>
                <w:lang w:val="hy-AM"/>
              </w:rPr>
              <w:t>&gt;&gt;</w:t>
            </w:r>
          </w:p>
        </w:tc>
      </w:tr>
      <w:tr w:rsidR="006832F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32F4" w:rsidRPr="00B138F3" w:rsidRDefault="006832F4" w:rsidP="006832F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832F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32F4" w:rsidRPr="006832F4" w:rsidRDefault="006832F4" w:rsidP="006832F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9D3652">
              <w:rPr>
                <w:color w:val="34343C"/>
                <w:sz w:val="16"/>
                <w:szCs w:val="16"/>
                <w:lang w:val="nb-NO"/>
              </w:rPr>
              <w:t>04</w:t>
            </w:r>
            <w:r w:rsidRPr="009D3652">
              <w:rPr>
                <w:color w:val="34343C"/>
                <w:sz w:val="16"/>
                <w:szCs w:val="16"/>
                <w:lang w:val="hy-AM"/>
              </w:rPr>
              <w:t>407854</w:t>
            </w:r>
            <w:r>
              <w:rPr>
                <w:color w:val="34343C"/>
                <w:sz w:val="16"/>
                <w:szCs w:val="16"/>
              </w:rPr>
              <w:t xml:space="preserve"> </w:t>
            </w:r>
          </w:p>
        </w:tc>
      </w:tr>
      <w:tr w:rsidR="006832F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32F4" w:rsidRPr="00B138F3" w:rsidRDefault="006832F4" w:rsidP="006832F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832F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32F4" w:rsidRPr="00B138F3" w:rsidRDefault="006832F4" w:rsidP="006832F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9D3652">
              <w:rPr>
                <w:color w:val="34343C"/>
                <w:sz w:val="16"/>
                <w:szCs w:val="16"/>
                <w:lang w:val="hy-AM"/>
              </w:rPr>
              <w:t>900338000152</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для совершения платежа", то настоящие данные </w:t>
            </w:r>
            <w:r w:rsidRPr="00B138F3">
              <w:rPr>
                <w:rFonts w:ascii="GHEA Grapalat" w:hAnsi="GHEA Grapalat"/>
                <w:sz w:val="18"/>
                <w:szCs w:val="18"/>
              </w:rPr>
              <w:lastRenderedPageBreak/>
              <w:t>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rsidR="00131F0B" w:rsidRPr="00C858FA" w:rsidRDefault="00131F0B" w:rsidP="006832F4">
      <w:pPr>
        <w:pStyle w:val="31"/>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 xml:space="preserve">к Приглашению на под кодом </w:t>
      </w:r>
      <w:r w:rsidR="006832F4">
        <w:rPr>
          <w:rFonts w:ascii="Arial" w:hAnsi="Arial" w:cs="Arial"/>
          <w:i/>
          <w:sz w:val="24"/>
          <w:szCs w:val="24"/>
        </w:rPr>
        <w:t>СШЕпоИМГ</w:t>
      </w:r>
      <w:r w:rsidR="006832F4">
        <w:rPr>
          <w:rFonts w:ascii="GHEA Grapalat" w:hAnsi="GHEA Grapalat"/>
          <w:sz w:val="24"/>
          <w:szCs w:val="24"/>
        </w:rPr>
        <w:t>-</w:t>
      </w:r>
      <w:r w:rsidR="006832F4" w:rsidRPr="004D4B2B">
        <w:rPr>
          <w:rFonts w:ascii="Arial" w:hAnsi="Arial" w:cs="Arial"/>
          <w:sz w:val="24"/>
          <w:szCs w:val="24"/>
          <w:lang w:val="en-US"/>
        </w:rPr>
        <w:t>GH</w:t>
      </w:r>
      <w:r w:rsidR="006832F4" w:rsidRPr="004D4B2B">
        <w:rPr>
          <w:rFonts w:ascii="GHEA Grapalat" w:hAnsi="GHEA Grapalat"/>
          <w:sz w:val="24"/>
          <w:szCs w:val="24"/>
        </w:rPr>
        <w:t>TsDzB</w:t>
      </w:r>
      <w:r w:rsidR="006832F4" w:rsidRPr="004D4B2B">
        <w:rPr>
          <w:rStyle w:val="af6"/>
          <w:rFonts w:ascii="GHEA Grapalat" w:hAnsi="GHEA Grapalat"/>
          <w:sz w:val="24"/>
          <w:szCs w:val="24"/>
        </w:rPr>
        <w:footnoteReference w:customMarkFollows="1" w:id="31"/>
        <w:t>*</w:t>
      </w:r>
      <w:r w:rsidR="006832F4" w:rsidRPr="004D4B2B">
        <w:rPr>
          <w:rFonts w:ascii="GHEA Grapalat" w:hAnsi="GHEA Grapalat"/>
          <w:sz w:val="24"/>
          <w:szCs w:val="24"/>
        </w:rPr>
        <w:t>-</w:t>
      </w:r>
      <w:r w:rsidR="006832F4">
        <w:rPr>
          <w:rFonts w:ascii="GHEA Grapalat" w:hAnsi="GHEA Grapalat"/>
          <w:sz w:val="24"/>
          <w:szCs w:val="24"/>
        </w:rPr>
        <w:t>2026/01</w:t>
      </w:r>
    </w:p>
    <w:p w:rsidR="00131F0B" w:rsidRPr="00C858FA" w:rsidRDefault="00131F0B" w:rsidP="00131F0B">
      <w:pPr>
        <w:widowControl w:val="0"/>
        <w:spacing w:after="160"/>
        <w:ind w:left="567" w:right="565"/>
        <w:jc w:val="center"/>
        <w:rPr>
          <w:rFonts w:ascii="GHEA Grapalat" w:hAnsi="GHEA Grapalat"/>
          <w:b/>
        </w:rPr>
      </w:pPr>
    </w:p>
    <w:p w:rsidR="00131F0B" w:rsidRPr="00C858FA" w:rsidRDefault="00131F0B" w:rsidP="00131F0B">
      <w:pPr>
        <w:pStyle w:val="31"/>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rsidR="00131F0B" w:rsidRPr="00C858FA" w:rsidRDefault="00131F0B" w:rsidP="00131F0B">
      <w:pPr>
        <w:widowControl w:val="0"/>
        <w:spacing w:after="160"/>
        <w:ind w:left="567" w:right="565"/>
        <w:jc w:val="center"/>
        <w:rPr>
          <w:rFonts w:ascii="GHEA Grapalat" w:hAnsi="GHEA Grapalat"/>
          <w:b/>
        </w:rPr>
      </w:pPr>
    </w:p>
    <w:p w:rsidR="00131F0B" w:rsidRPr="00C858FA" w:rsidRDefault="00131F0B" w:rsidP="00131F0B">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af5"/>
          <w:rFonts w:ascii="GHEA Grapalat" w:hAnsi="GHEA Grapalat"/>
          <w:sz w:val="20"/>
          <w:szCs w:val="20"/>
          <w:u w:val="single"/>
          <w:lang w:val="hy-AM"/>
        </w:rPr>
        <w:tab/>
      </w:r>
      <w:r w:rsidRPr="00C858FA">
        <w:rPr>
          <w:rStyle w:val="af5"/>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C858FA">
        <w:rPr>
          <w:rStyle w:val="af5"/>
          <w:rFonts w:ascii="GHEA Grapalat" w:hAnsi="GHEA Grapalat"/>
          <w:sz w:val="20"/>
          <w:szCs w:val="20"/>
        </w:rPr>
        <w:t xml:space="preserve">                                                    </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lang w:val="hy-AM"/>
        </w:rPr>
        <w:tab/>
      </w:r>
      <w:r w:rsidRPr="00C858FA">
        <w:rPr>
          <w:rStyle w:val="af5"/>
          <w:rFonts w:ascii="GHEA Grapalat" w:hAnsi="GHEA Grapalat"/>
          <w:b w:val="0"/>
          <w:sz w:val="20"/>
          <w:szCs w:val="20"/>
          <w:lang w:val="hy-AM"/>
        </w:rPr>
        <w:tab/>
      </w:r>
      <w:r w:rsidRPr="00C858FA">
        <w:rPr>
          <w:rStyle w:val="af5"/>
          <w:rFonts w:ascii="GHEA Grapalat" w:hAnsi="GHEA Grapalat"/>
          <w:b w:val="0"/>
          <w:sz w:val="20"/>
          <w:szCs w:val="20"/>
        </w:rPr>
        <w:t xml:space="preserve">           </w:t>
      </w:r>
      <w:r w:rsidRPr="00C858FA">
        <w:rPr>
          <w:rStyle w:val="af5"/>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sz w:val="16"/>
          <w:szCs w:val="16"/>
        </w:rPr>
      </w:pPr>
      <w:r w:rsidRPr="00C858FA">
        <w:rPr>
          <w:rStyle w:val="af5"/>
          <w:rFonts w:ascii="GHEA Grapalat" w:hAnsi="GHEA Grapalat"/>
          <w:b w:val="0"/>
          <w:sz w:val="18"/>
          <w:szCs w:val="18"/>
        </w:rPr>
        <w:t xml:space="preserve"> </w:t>
      </w:r>
      <w:r w:rsidRPr="00C858FA">
        <w:rPr>
          <w:rStyle w:val="af5"/>
          <w:rFonts w:ascii="GHEA Grapalat" w:hAnsi="GHEA Grapalat"/>
          <w:b w:val="0"/>
          <w:sz w:val="16"/>
          <w:szCs w:val="16"/>
        </w:rPr>
        <w:t>наименование заказчика                                                                  наименование отобранного участника</w:t>
      </w:r>
    </w:p>
    <w:p w:rsidR="00131F0B" w:rsidRPr="00C858FA" w:rsidRDefault="00131F0B" w:rsidP="00131F0B">
      <w:pPr>
        <w:pStyle w:val="af4"/>
        <w:shd w:val="clear" w:color="auto" w:fill="FFFFFF"/>
        <w:spacing w:before="0" w:beforeAutospacing="0" w:after="0" w:afterAutospacing="0"/>
        <w:ind w:left="-142"/>
        <w:rPr>
          <w:rFonts w:cs="Sylfaen"/>
          <w:sz w:val="16"/>
          <w:szCs w:val="16"/>
          <w:vertAlign w:val="superscript"/>
          <w:lang w:val="hy-AM"/>
        </w:rPr>
      </w:pPr>
      <w:r w:rsidRPr="00C858FA">
        <w:rPr>
          <w:rStyle w:val="af5"/>
          <w:rFonts w:ascii="GHEA Grapalat" w:hAnsi="GHEA Grapalat"/>
          <w:b w:val="0"/>
          <w:sz w:val="16"/>
          <w:szCs w:val="16"/>
        </w:rPr>
        <w:t xml:space="preserve">                                                                </w:t>
      </w:r>
      <w:r w:rsidRPr="00C858FA">
        <w:rPr>
          <w:rStyle w:val="af5"/>
          <w:rFonts w:ascii="GHEA Grapalat" w:hAnsi="GHEA Grapalat"/>
          <w:b w:val="0"/>
          <w:sz w:val="16"/>
          <w:szCs w:val="16"/>
          <w:lang w:val="hy-AM"/>
        </w:rPr>
        <w:tab/>
      </w:r>
    </w:p>
    <w:p w:rsidR="00131F0B" w:rsidRPr="00C858FA" w:rsidRDefault="00131F0B" w:rsidP="00131F0B">
      <w:pPr>
        <w:pStyle w:val="af4"/>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131F0B" w:rsidRPr="00616AAA" w:rsidRDefault="00131F0B" w:rsidP="00131F0B">
      <w:pPr>
        <w:pStyle w:val="af4"/>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DB3187">
        <w:rPr>
          <w:rFonts w:ascii="GHEA Grapalat" w:eastAsiaTheme="minorHAnsi" w:hAnsi="GHEA Grapalat" w:cstheme="minorBidi"/>
          <w:sz w:val="18"/>
          <w:szCs w:val="18"/>
        </w:rPr>
        <w:t>*</w:t>
      </w:r>
    </w:p>
    <w:p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10"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rsidR="00131F0B" w:rsidRPr="00200997" w:rsidRDefault="00F74DA0" w:rsidP="00131F0B">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номер заключаемого договара</w:t>
      </w:r>
    </w:p>
    <w:p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p>
    <w:p w:rsidR="00131F0B" w:rsidRPr="00200997" w:rsidRDefault="00F74DA0" w:rsidP="00131F0B">
      <w:pPr>
        <w:pStyle w:val="af4"/>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rsidR="00131F0B" w:rsidRPr="00200997" w:rsidRDefault="00131F0B" w:rsidP="00131F0B">
      <w:pPr>
        <w:pStyle w:val="af4"/>
        <w:shd w:val="clear" w:color="auto" w:fill="FFFFFF"/>
        <w:contextualSpacing/>
        <w:jc w:val="both"/>
        <w:rPr>
          <w:rFonts w:ascii="GHEA Grapalat" w:eastAsiaTheme="minorHAnsi" w:hAnsi="GHEA Grapalat" w:cstheme="minorBidi"/>
          <w:sz w:val="18"/>
          <w:szCs w:val="18"/>
          <w:lang w:val="hy-AM"/>
        </w:rPr>
      </w:pPr>
    </w:p>
    <w:p w:rsidR="00131F0B" w:rsidRPr="00200997" w:rsidRDefault="00131F0B" w:rsidP="00131F0B">
      <w:pPr>
        <w:pStyle w:val="af4"/>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rsidR="00131F0B" w:rsidRPr="00200997" w:rsidRDefault="00131F0B" w:rsidP="00131F0B">
      <w:pPr>
        <w:pStyle w:val="af4"/>
        <w:shd w:val="clear" w:color="auto" w:fill="FFFFFF"/>
        <w:contextualSpacing/>
        <w:jc w:val="center"/>
        <w:rPr>
          <w:rFonts w:eastAsiaTheme="minorHAnsi" w:cstheme="minorBidi"/>
        </w:rPr>
      </w:pPr>
    </w:p>
    <w:p w:rsidR="00741367" w:rsidRPr="001666A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rsidR="00741367" w:rsidRPr="006E181F" w:rsidRDefault="00741367" w:rsidP="00741367">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666A7">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rsidR="00131F0B" w:rsidRPr="0020099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rsidR="00131F0B" w:rsidRPr="00B138F3" w:rsidRDefault="00131F0B" w:rsidP="00131F0B">
      <w:pPr>
        <w:pStyle w:val="af4"/>
        <w:shd w:val="clear" w:color="auto" w:fill="FFFFFF"/>
        <w:contextualSpacing/>
        <w:jc w:val="both"/>
        <w:rPr>
          <w:rStyle w:val="af5"/>
          <w:rFonts w:ascii="GHEA Grapalat" w:hAnsi="GHEA Grapalat"/>
          <w:b w:val="0"/>
          <w:bCs w:val="0"/>
          <w:sz w:val="20"/>
          <w:szCs w:val="20"/>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131F0B" w:rsidRPr="00616AAA" w:rsidRDefault="00131F0B" w:rsidP="00131F0B">
      <w:pPr>
        <w:pStyle w:val="af4"/>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131F0B"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rsidR="00131F0B" w:rsidRPr="00AA2E36" w:rsidRDefault="00131F0B" w:rsidP="00131F0B">
      <w:pPr>
        <w:pStyle w:val="af4"/>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rsidR="00131F0B" w:rsidRPr="00FC3A49"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31F0B" w:rsidRPr="00FC3A49" w:rsidRDefault="00131F0B" w:rsidP="00131F0B">
      <w:pPr>
        <w:widowControl w:val="0"/>
        <w:spacing w:after="160"/>
        <w:ind w:left="567" w:right="565"/>
        <w:jc w:val="center"/>
        <w:rPr>
          <w:rFonts w:ascii="GHEA Grapalat" w:hAnsi="GHEA Grapalat"/>
          <w:b/>
          <w:color w:val="FF0000"/>
          <w:lang w:val="hy-AM"/>
        </w:rPr>
      </w:pPr>
    </w:p>
    <w:p w:rsidR="00131F0B" w:rsidRPr="00B138F3" w:rsidRDefault="00131F0B" w:rsidP="00131F0B">
      <w:pPr>
        <w:widowControl w:val="0"/>
        <w:spacing w:after="160"/>
        <w:ind w:left="567" w:right="565"/>
        <w:jc w:val="center"/>
        <w:rPr>
          <w:rFonts w:ascii="GHEA Grapalat" w:hAnsi="GHEA Grapalat"/>
          <w:b/>
        </w:rPr>
      </w:pPr>
    </w:p>
    <w:p w:rsidR="00131F0B" w:rsidRDefault="00131F0B" w:rsidP="00131F0B">
      <w:pPr>
        <w:rPr>
          <w:rFonts w:ascii="GHEA Grapalat" w:hAnsi="GHEA Grapalat"/>
          <w:b/>
        </w:rPr>
      </w:pPr>
      <w:r>
        <w:rPr>
          <w:rFonts w:ascii="GHEA Grapalat" w:hAnsi="GHEA Grapalat"/>
          <w:b/>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6832F4">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6832F4">
        <w:rPr>
          <w:rFonts w:ascii="GHEA Grapalat" w:hAnsi="GHEA Grapalat"/>
          <w:b/>
          <w:sz w:val="24"/>
          <w:szCs w:val="24"/>
        </w:rPr>
        <w:t>запрос котировок *</w:t>
      </w:r>
      <w:r w:rsidRPr="00C95D0C">
        <w:rPr>
          <w:rFonts w:ascii="GHEA Grapalat" w:hAnsi="GHEA Grapalat" w:cs="Sylfaen"/>
          <w:b/>
          <w:sz w:val="24"/>
          <w:szCs w:val="24"/>
        </w:rPr>
        <w:br/>
      </w:r>
      <w:r>
        <w:rPr>
          <w:rFonts w:ascii="GHEA Grapalat" w:hAnsi="GHEA Grapalat"/>
          <w:b/>
          <w:sz w:val="24"/>
          <w:szCs w:val="24"/>
        </w:rPr>
        <w:t xml:space="preserve">под кодом </w:t>
      </w:r>
      <w:r w:rsidR="006832F4">
        <w:rPr>
          <w:rFonts w:ascii="Arial" w:hAnsi="Arial" w:cs="Arial"/>
          <w:i/>
          <w:sz w:val="24"/>
          <w:szCs w:val="24"/>
        </w:rPr>
        <w:t>СШЕпоИМГ</w:t>
      </w:r>
      <w:r w:rsidR="006832F4">
        <w:rPr>
          <w:rFonts w:ascii="GHEA Grapalat" w:hAnsi="GHEA Grapalat"/>
          <w:sz w:val="24"/>
          <w:szCs w:val="24"/>
        </w:rPr>
        <w:t>-</w:t>
      </w:r>
      <w:r w:rsidR="006832F4" w:rsidRPr="004D4B2B">
        <w:rPr>
          <w:rFonts w:ascii="Arial" w:hAnsi="Arial" w:cs="Arial"/>
          <w:sz w:val="24"/>
          <w:szCs w:val="24"/>
          <w:lang w:val="en-US"/>
        </w:rPr>
        <w:t>GH</w:t>
      </w:r>
      <w:r w:rsidR="006832F4" w:rsidRPr="004D4B2B">
        <w:rPr>
          <w:rFonts w:ascii="GHEA Grapalat" w:hAnsi="GHEA Grapalat"/>
          <w:sz w:val="24"/>
          <w:szCs w:val="24"/>
        </w:rPr>
        <w:t>TsDzB</w:t>
      </w:r>
      <w:r w:rsidR="006832F4" w:rsidRPr="004D4B2B">
        <w:rPr>
          <w:rStyle w:val="af6"/>
          <w:rFonts w:ascii="GHEA Grapalat" w:hAnsi="GHEA Grapalat"/>
          <w:sz w:val="24"/>
          <w:szCs w:val="24"/>
        </w:rPr>
        <w:footnoteReference w:customMarkFollows="1" w:id="32"/>
        <w:t>*</w:t>
      </w:r>
      <w:r w:rsidR="006832F4" w:rsidRPr="004D4B2B">
        <w:rPr>
          <w:rFonts w:ascii="GHEA Grapalat" w:hAnsi="GHEA Grapalat"/>
          <w:sz w:val="24"/>
          <w:szCs w:val="24"/>
        </w:rPr>
        <w:t>-</w:t>
      </w:r>
      <w:r w:rsidR="006832F4">
        <w:rPr>
          <w:rFonts w:ascii="GHEA Grapalat" w:hAnsi="GHEA Grapalat"/>
          <w:sz w:val="24"/>
          <w:szCs w:val="24"/>
        </w:rPr>
        <w:t>2026/01</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43"/>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lastRenderedPageBreak/>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33"/>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w:t>
      </w:r>
      <w:r>
        <w:rPr>
          <w:rFonts w:ascii="GHEA Grapalat" w:hAnsi="GHEA Grapalat"/>
        </w:rPr>
        <w:lastRenderedPageBreak/>
        <w:t xml:space="preserve">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34"/>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w:t>
      </w:r>
      <w:r w:rsidRPr="00844C3A">
        <w:rPr>
          <w:rFonts w:ascii="GHEA Grapalat" w:hAnsi="GHEA Grapalat"/>
        </w:rPr>
        <w:lastRenderedPageBreak/>
        <w:t xml:space="preserve">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35"/>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36"/>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37"/>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 xml:space="preserve">В непредусмотренных договором случаях за неисполнение или ненадлежащее </w:t>
      </w:r>
      <w:r w:rsidRPr="00AD29CE">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38"/>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w:t>
      </w:r>
      <w:r w:rsidRPr="00844C3A">
        <w:rPr>
          <w:rFonts w:ascii="GHEA Grapalat" w:hAnsi="GHEA Grapalat"/>
          <w:spacing w:val="-4"/>
        </w:rPr>
        <w:lastRenderedPageBreak/>
        <w:t>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af6"/>
          <w:rFonts w:ascii="GHEA Grapalat" w:hAnsi="GHEA Grapalat"/>
        </w:rPr>
        <w:footnoteReference w:customMarkFollows="1" w:id="39"/>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w:t>
      </w:r>
      <w:r w:rsidRPr="00AD29CE">
        <w:rPr>
          <w:rFonts w:ascii="GHEA Grapalat" w:hAnsi="GHEA Grapalat"/>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40"/>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w:t>
      </w:r>
      <w:r w:rsidR="00076092" w:rsidRPr="00076092">
        <w:rPr>
          <w:rFonts w:ascii="GHEA Grapalat" w:hAnsi="GHEA Grapalat"/>
        </w:rPr>
        <w:lastRenderedPageBreak/>
        <w:t xml:space="preserve">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w:t>
      </w:r>
      <w:r w:rsidR="00936F41" w:rsidRPr="00842146">
        <w:rPr>
          <w:rFonts w:ascii="GHEA Grapalat" w:hAnsi="GHEA Grapalat"/>
        </w:rPr>
        <w:t xml:space="preserve"> </w:t>
      </w:r>
      <w:r w:rsidR="00936F41">
        <w:rPr>
          <w:rFonts w:ascii="GHEA Grapalat" w:hAnsi="GHEA Grapalat"/>
        </w:rPr>
        <w:t xml:space="preserve"> </w:t>
      </w:r>
    </w:p>
    <w:p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af2"/>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41"/>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599"/>
        <w:gridCol w:w="2169"/>
        <w:gridCol w:w="1061"/>
        <w:gridCol w:w="1263"/>
        <w:gridCol w:w="724"/>
        <w:gridCol w:w="1690"/>
        <w:gridCol w:w="1838"/>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5B7138">
        <w:trPr>
          <w:trHeight w:val="247"/>
          <w:jc w:val="center"/>
        </w:trPr>
        <w:tc>
          <w:tcPr>
            <w:tcW w:w="203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9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3"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5B7138">
        <w:trPr>
          <w:trHeight w:val="501"/>
          <w:jc w:val="center"/>
        </w:trPr>
        <w:tc>
          <w:tcPr>
            <w:tcW w:w="2036" w:type="dxa"/>
            <w:vMerge/>
            <w:vAlign w:val="center"/>
          </w:tcPr>
          <w:p w:rsidR="003B2F27" w:rsidRPr="00E40AC8" w:rsidRDefault="003B2F27" w:rsidP="005B7138">
            <w:pPr>
              <w:widowControl w:val="0"/>
              <w:spacing w:after="120"/>
              <w:jc w:val="center"/>
              <w:rPr>
                <w:rFonts w:ascii="GHEA Grapalat" w:hAnsi="GHEA Grapalat"/>
                <w:sz w:val="20"/>
              </w:rPr>
            </w:pPr>
          </w:p>
        </w:tc>
        <w:tc>
          <w:tcPr>
            <w:tcW w:w="2146" w:type="dxa"/>
            <w:vMerge/>
            <w:vAlign w:val="center"/>
          </w:tcPr>
          <w:p w:rsidR="003B2F27" w:rsidRPr="00E40AC8" w:rsidRDefault="003B2F27" w:rsidP="005B7138">
            <w:pPr>
              <w:widowControl w:val="0"/>
              <w:spacing w:after="120"/>
              <w:jc w:val="center"/>
              <w:rPr>
                <w:rFonts w:ascii="GHEA Grapalat" w:hAnsi="GHEA Grapalat"/>
                <w:sz w:val="20"/>
              </w:rPr>
            </w:pPr>
          </w:p>
        </w:tc>
        <w:tc>
          <w:tcPr>
            <w:tcW w:w="1592" w:type="dxa"/>
            <w:vMerge/>
            <w:vAlign w:val="center"/>
          </w:tcPr>
          <w:p w:rsidR="003B2F27" w:rsidRPr="00E40AC8" w:rsidRDefault="003B2F27" w:rsidP="005B7138">
            <w:pPr>
              <w:widowControl w:val="0"/>
              <w:spacing w:after="120"/>
              <w:jc w:val="center"/>
              <w:rPr>
                <w:rFonts w:ascii="GHEA Grapalat" w:hAnsi="GHEA Grapalat"/>
                <w:sz w:val="20"/>
              </w:rPr>
            </w:pPr>
          </w:p>
        </w:tc>
        <w:tc>
          <w:tcPr>
            <w:tcW w:w="1272" w:type="dxa"/>
            <w:vMerge/>
            <w:vAlign w:val="center"/>
          </w:tcPr>
          <w:p w:rsidR="003B2F27" w:rsidRPr="00E40AC8" w:rsidRDefault="003B2F27" w:rsidP="005B7138">
            <w:pPr>
              <w:widowControl w:val="0"/>
              <w:spacing w:after="120"/>
              <w:jc w:val="center"/>
              <w:rPr>
                <w:rFonts w:ascii="GHEA Grapalat" w:hAnsi="GHEA Grapalat"/>
                <w:sz w:val="20"/>
              </w:rPr>
            </w:pPr>
          </w:p>
        </w:tc>
        <w:tc>
          <w:tcPr>
            <w:tcW w:w="1467" w:type="dxa"/>
            <w:vMerge/>
            <w:vAlign w:val="center"/>
          </w:tcPr>
          <w:p w:rsidR="003B2F27" w:rsidRPr="00E40AC8" w:rsidRDefault="003B2F27" w:rsidP="005B7138">
            <w:pPr>
              <w:widowControl w:val="0"/>
              <w:spacing w:after="120"/>
              <w:jc w:val="center"/>
              <w:rPr>
                <w:rFonts w:ascii="GHEA Grapalat" w:hAnsi="GHEA Grapalat"/>
                <w:sz w:val="20"/>
              </w:rPr>
            </w:pPr>
          </w:p>
        </w:tc>
        <w:tc>
          <w:tcPr>
            <w:tcW w:w="891" w:type="dxa"/>
            <w:vMerge/>
            <w:vAlign w:val="center"/>
          </w:tcPr>
          <w:p w:rsidR="003B2F27" w:rsidRPr="00E40AC8" w:rsidRDefault="003B2F27" w:rsidP="005B7138">
            <w:pPr>
              <w:widowControl w:val="0"/>
              <w:spacing w:after="120"/>
              <w:jc w:val="center"/>
              <w:rPr>
                <w:rFonts w:ascii="GHEA Grapalat" w:hAnsi="GHEA Grapalat"/>
                <w:sz w:val="20"/>
              </w:rPr>
            </w:pPr>
          </w:p>
        </w:tc>
        <w:tc>
          <w:tcPr>
            <w:tcW w:w="85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5"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42"/>
              <w:t>**</w:t>
            </w:r>
          </w:p>
        </w:tc>
      </w:tr>
      <w:tr w:rsidR="003B2F27" w:rsidRPr="00E40AC8" w:rsidTr="005B7138">
        <w:trPr>
          <w:trHeight w:val="277"/>
          <w:jc w:val="center"/>
        </w:trPr>
        <w:tc>
          <w:tcPr>
            <w:tcW w:w="2036" w:type="dxa"/>
          </w:tcPr>
          <w:p w:rsidR="003B2F27" w:rsidRPr="00E40AC8" w:rsidRDefault="006832F4" w:rsidP="005B7138">
            <w:pPr>
              <w:widowControl w:val="0"/>
              <w:spacing w:after="120"/>
              <w:jc w:val="center"/>
              <w:rPr>
                <w:rFonts w:ascii="GHEA Grapalat" w:hAnsi="GHEA Grapalat"/>
                <w:sz w:val="20"/>
              </w:rPr>
            </w:pPr>
            <w:r>
              <w:rPr>
                <w:rFonts w:ascii="GHEA Grapalat" w:hAnsi="GHEA Grapalat"/>
                <w:sz w:val="20"/>
              </w:rPr>
              <w:t>1</w:t>
            </w:r>
          </w:p>
        </w:tc>
        <w:tc>
          <w:tcPr>
            <w:tcW w:w="2146" w:type="dxa"/>
          </w:tcPr>
          <w:p w:rsidR="003B2F27" w:rsidRPr="00E40AC8" w:rsidRDefault="006832F4" w:rsidP="006832F4">
            <w:pPr>
              <w:widowControl w:val="0"/>
              <w:spacing w:after="120"/>
              <w:rPr>
                <w:rFonts w:ascii="GHEA Grapalat" w:hAnsi="GHEA Grapalat"/>
                <w:sz w:val="20"/>
              </w:rPr>
            </w:pPr>
            <w:r w:rsidRPr="009D3652">
              <w:rPr>
                <w:sz w:val="16"/>
                <w:szCs w:val="16"/>
              </w:rPr>
              <w:t>60131100</w:t>
            </w:r>
          </w:p>
        </w:tc>
        <w:tc>
          <w:tcPr>
            <w:tcW w:w="1592" w:type="dxa"/>
          </w:tcPr>
          <w:p w:rsidR="003B2F27" w:rsidRPr="00E40AC8" w:rsidRDefault="006832F4" w:rsidP="005B7138">
            <w:pPr>
              <w:widowControl w:val="0"/>
              <w:spacing w:after="120"/>
              <w:jc w:val="center"/>
              <w:rPr>
                <w:rFonts w:ascii="GHEA Grapalat" w:hAnsi="GHEA Grapalat"/>
                <w:sz w:val="20"/>
              </w:rPr>
            </w:pPr>
            <w:r>
              <w:rPr>
                <w:rStyle w:val="ypks7kbdpwfgdykd3qb9"/>
              </w:rPr>
              <w:t>Безопасная и надежная перевозка 203 учеников 1-12 классов и 14 учеников начальной школы ГНКО» средняя школа имени Мартика Геворкяна в Ерасхауни", а также 34 сотрудников со двора ГНКО " средняя школа имени Мартика Геворкяна в Ерасхауни Армавирской области&gt;</w:t>
            </w:r>
            <w:r>
              <w:t xml:space="preserve"> &gt; </w:t>
            </w:r>
            <w:r>
              <w:rPr>
                <w:rStyle w:val="ypks7kbdpwfgdykd3qb9"/>
              </w:rPr>
              <w:t>в общину</w:t>
            </w:r>
            <w:r>
              <w:t xml:space="preserve"> </w:t>
            </w:r>
            <w:r>
              <w:rPr>
                <w:rStyle w:val="ypks7kbdpwfgdykd3qb9"/>
              </w:rPr>
              <w:t>Мецамор</w:t>
            </w:r>
            <w:r>
              <w:t xml:space="preserve"> </w:t>
            </w:r>
            <w:r>
              <w:rPr>
                <w:rStyle w:val="ypks7kbdpwfgdykd3qb9"/>
              </w:rPr>
              <w:t>Армавирской</w:t>
            </w:r>
            <w:r>
              <w:t xml:space="preserve"> </w:t>
            </w:r>
            <w:r>
              <w:rPr>
                <w:rStyle w:val="ypks7kbdpwfgdykd3qb9"/>
              </w:rPr>
              <w:lastRenderedPageBreak/>
              <w:t>области</w:t>
            </w:r>
            <w:r>
              <w:t xml:space="preserve"> </w:t>
            </w:r>
            <w:r>
              <w:rPr>
                <w:rStyle w:val="ypks7kbdpwfgdykd3qb9"/>
              </w:rPr>
              <w:t>РА, поселок</w:t>
            </w:r>
            <w:r>
              <w:t xml:space="preserve"> </w:t>
            </w:r>
            <w:r>
              <w:rPr>
                <w:rStyle w:val="ypks7kbdpwfgdykd3qb9"/>
              </w:rPr>
              <w:t>Ехегнут</w:t>
            </w:r>
            <w:r>
              <w:t xml:space="preserve"> </w:t>
            </w:r>
            <w:r>
              <w:rPr>
                <w:rStyle w:val="ypks7kbdpwfgdykd3qb9"/>
              </w:rPr>
              <w:t>3-я</w:t>
            </w:r>
            <w:r>
              <w:t xml:space="preserve"> </w:t>
            </w:r>
            <w:r>
              <w:rPr>
                <w:rStyle w:val="ypks7kbdpwfgdykd3qb9"/>
              </w:rPr>
              <w:t>улица</w:t>
            </w:r>
            <w:r>
              <w:t xml:space="preserve"> </w:t>
            </w:r>
            <w:r>
              <w:rPr>
                <w:rStyle w:val="ypks7kbdpwfgdykd3qb9"/>
              </w:rPr>
              <w:t>22 дом</w:t>
            </w:r>
            <w:r>
              <w:t xml:space="preserve">: </w:t>
            </w:r>
            <w:r>
              <w:rPr>
                <w:rStyle w:val="ypks7kbdpwfgdykd3qb9"/>
              </w:rPr>
              <w:t>Выезд: каждый</w:t>
            </w:r>
            <w:r>
              <w:t xml:space="preserve"> </w:t>
            </w:r>
            <w:r>
              <w:rPr>
                <w:rStyle w:val="ypks7kbdpwfgdykd3qb9"/>
              </w:rPr>
              <w:t>рабочий</w:t>
            </w:r>
            <w:r>
              <w:t xml:space="preserve"> </w:t>
            </w:r>
            <w:r>
              <w:rPr>
                <w:rStyle w:val="ypks7kbdpwfgdykd3qb9"/>
              </w:rPr>
              <w:t>день</w:t>
            </w:r>
            <w:r>
              <w:t xml:space="preserve"> /</w:t>
            </w:r>
            <w:r>
              <w:rPr>
                <w:rStyle w:val="ypks7kbdpwfgdykd3qb9"/>
              </w:rPr>
              <w:t>пятидневный</w:t>
            </w:r>
            <w:r>
              <w:t xml:space="preserve"> </w:t>
            </w:r>
            <w:r>
              <w:rPr>
                <w:rStyle w:val="ypks7kbdpwfgdykd3qb9"/>
              </w:rPr>
              <w:t>рабочий режим</w:t>
            </w:r>
            <w:r>
              <w:t xml:space="preserve">/ </w:t>
            </w:r>
            <w:r>
              <w:rPr>
                <w:rStyle w:val="ypks7kbdpwfgdykd3qb9"/>
              </w:rPr>
              <w:t>(в</w:t>
            </w:r>
            <w:r>
              <w:t xml:space="preserve"> </w:t>
            </w:r>
            <w:r>
              <w:rPr>
                <w:rStyle w:val="ypks7kbdpwfgdykd3qb9"/>
              </w:rPr>
              <w:t>часы, требуемые заказчиком</w:t>
            </w:r>
            <w:r>
              <w:t xml:space="preserve">, </w:t>
            </w:r>
            <w:r>
              <w:rPr>
                <w:rStyle w:val="ypks7kbdpwfgdykd3qb9"/>
              </w:rPr>
              <w:t>в праздничные</w:t>
            </w:r>
            <w:r>
              <w:t xml:space="preserve"> </w:t>
            </w:r>
            <w:r>
              <w:rPr>
                <w:rStyle w:val="ypks7kbdpwfgdykd3qb9"/>
              </w:rPr>
              <w:t>дни</w:t>
            </w:r>
            <w:r>
              <w:t xml:space="preserve"> </w:t>
            </w:r>
            <w:r>
              <w:rPr>
                <w:rStyle w:val="ypks7kbdpwfgdykd3qb9"/>
              </w:rPr>
              <w:t>перевод</w:t>
            </w:r>
            <w:r>
              <w:t xml:space="preserve"> </w:t>
            </w:r>
            <w:r>
              <w:rPr>
                <w:rStyle w:val="ypks7kbdpwfgdykd3qb9"/>
              </w:rPr>
              <w:t>будет осуществляться</w:t>
            </w:r>
            <w:r>
              <w:t xml:space="preserve"> </w:t>
            </w:r>
            <w:r>
              <w:rPr>
                <w:rStyle w:val="ypks7kbdpwfgdykd3qb9"/>
              </w:rPr>
              <w:t>только</w:t>
            </w:r>
            <w:r>
              <w:t xml:space="preserve"> </w:t>
            </w:r>
            <w:r>
              <w:rPr>
                <w:rStyle w:val="ypks7kbdpwfgdykd3qb9"/>
              </w:rPr>
              <w:t>для сотрудников</w:t>
            </w:r>
            <w:r>
              <w:t xml:space="preserve">.) </w:t>
            </w:r>
            <w:r>
              <w:rPr>
                <w:rStyle w:val="ypks7kbdpwfgdykd3qb9"/>
              </w:rPr>
              <w:t>Возврат: каждый</w:t>
            </w:r>
            <w:r>
              <w:t xml:space="preserve"> </w:t>
            </w:r>
            <w:r>
              <w:rPr>
                <w:rStyle w:val="ypks7kbdpwfgdykd3qb9"/>
              </w:rPr>
              <w:t>рабочий</w:t>
            </w:r>
            <w:r>
              <w:t xml:space="preserve"> </w:t>
            </w:r>
            <w:r>
              <w:rPr>
                <w:rStyle w:val="ypks7kbdpwfgdykd3qb9"/>
              </w:rPr>
              <w:t>день</w:t>
            </w:r>
            <w:r>
              <w:t xml:space="preserve"> (</w:t>
            </w:r>
            <w:r>
              <w:rPr>
                <w:rStyle w:val="ypks7kbdpwfgdykd3qb9"/>
              </w:rPr>
              <w:t>в</w:t>
            </w:r>
            <w:r>
              <w:t xml:space="preserve"> </w:t>
            </w:r>
            <w:r>
              <w:rPr>
                <w:rStyle w:val="ypks7kbdpwfgdykd3qb9"/>
              </w:rPr>
              <w:t>часы, требуемые</w:t>
            </w:r>
            <w:r>
              <w:t xml:space="preserve"> </w:t>
            </w:r>
            <w:r>
              <w:rPr>
                <w:rStyle w:val="ypks7kbdpwfgdykd3qb9"/>
              </w:rPr>
              <w:t>заказчиком</w:t>
            </w:r>
            <w:r>
              <w:t xml:space="preserve">) </w:t>
            </w:r>
            <w:r>
              <w:rPr>
                <w:rStyle w:val="ypks7kbdpwfgdykd3qb9"/>
              </w:rPr>
              <w:t>Перевозка пассажиров</w:t>
            </w:r>
            <w:r>
              <w:t xml:space="preserve"> </w:t>
            </w:r>
            <w:r>
              <w:rPr>
                <w:rStyle w:val="ypks7kbdpwfgdykd3qb9"/>
              </w:rPr>
              <w:t>должна</w:t>
            </w:r>
            <w:r>
              <w:t xml:space="preserve"> </w:t>
            </w:r>
            <w:r>
              <w:rPr>
                <w:rStyle w:val="ypks7kbdpwfgdykd3qb9"/>
              </w:rPr>
              <w:t>осуществляться</w:t>
            </w:r>
            <w:r>
              <w:t xml:space="preserve"> </w:t>
            </w:r>
            <w:r>
              <w:rPr>
                <w:rStyle w:val="ypks7kbdpwfgdykd3qb9"/>
              </w:rPr>
              <w:t>транспортными</w:t>
            </w:r>
            <w:r>
              <w:t xml:space="preserve"> </w:t>
            </w:r>
            <w:r>
              <w:rPr>
                <w:rStyle w:val="ypks7kbdpwfgdykd3qb9"/>
              </w:rPr>
              <w:t>средствами, произведенными не менее 2012 года выпуска, рассчитанными как минимум на 18 и более человек, технически исправными и в чистом состоянии, с новыми или разрешенными шинами, с мягкими сиденьями в соответствии с погодными условиями и требованиями закона. транспортные средства</w:t>
            </w:r>
            <w:r>
              <w:t xml:space="preserve"> </w:t>
            </w:r>
            <w:r>
              <w:rPr>
                <w:rStyle w:val="ypks7kbdpwfgdykd3qb9"/>
              </w:rPr>
              <w:t>должны</w:t>
            </w:r>
            <w:r>
              <w:t xml:space="preserve"> </w:t>
            </w:r>
            <w:r>
              <w:rPr>
                <w:rStyle w:val="ypks7kbdpwfgdykd3qb9"/>
              </w:rPr>
              <w:t>быть оснащены</w:t>
            </w:r>
            <w:r>
              <w:t xml:space="preserve"> </w:t>
            </w:r>
            <w:r>
              <w:rPr>
                <w:rStyle w:val="ypks7kbdpwfgdykd3qb9"/>
              </w:rPr>
              <w:t>всеми</w:t>
            </w:r>
            <w:r>
              <w:t xml:space="preserve"> </w:t>
            </w:r>
            <w:r>
              <w:rPr>
                <w:rStyle w:val="ypks7kbdpwfgdykd3qb9"/>
              </w:rPr>
              <w:t>необходимыми</w:t>
            </w:r>
            <w:r>
              <w:t xml:space="preserve"> </w:t>
            </w:r>
            <w:r>
              <w:rPr>
                <w:rStyle w:val="ypks7kbdpwfgdykd3qb9"/>
              </w:rPr>
              <w:t>приборами</w:t>
            </w:r>
            <w:r>
              <w:t xml:space="preserve"> </w:t>
            </w:r>
            <w:r>
              <w:rPr>
                <w:rStyle w:val="ypks7kbdpwfgdykd3qb9"/>
              </w:rPr>
              <w:t>и</w:t>
            </w:r>
            <w:r>
              <w:t xml:space="preserve"> </w:t>
            </w:r>
            <w:r>
              <w:rPr>
                <w:rStyle w:val="ypks7kbdpwfgdykd3qb9"/>
              </w:rPr>
              <w:t>оборудованием</w:t>
            </w:r>
            <w:r>
              <w:t xml:space="preserve"> </w:t>
            </w:r>
            <w:r>
              <w:lastRenderedPageBreak/>
              <w:t>(</w:t>
            </w:r>
            <w:r>
              <w:rPr>
                <w:rStyle w:val="ypks7kbdpwfgdykd3qb9"/>
              </w:rPr>
              <w:t>аптечка</w:t>
            </w:r>
            <w:r>
              <w:t xml:space="preserve">, </w:t>
            </w:r>
            <w:r>
              <w:rPr>
                <w:rStyle w:val="ypks7kbdpwfgdykd3qb9"/>
              </w:rPr>
              <w:t>огнетушитель</w:t>
            </w:r>
            <w:r>
              <w:t xml:space="preserve"> </w:t>
            </w:r>
            <w:r>
              <w:rPr>
                <w:rStyle w:val="ypks7kbdpwfgdykd3qb9"/>
              </w:rPr>
              <w:t>и т.</w:t>
            </w:r>
            <w:r>
              <w:t xml:space="preserve"> </w:t>
            </w:r>
            <w:r>
              <w:rPr>
                <w:rStyle w:val="ypks7kbdpwfgdykd3qb9"/>
              </w:rPr>
              <w:t>д.)</w:t>
            </w:r>
            <w:r>
              <w:t xml:space="preserve">, </w:t>
            </w:r>
            <w:r>
              <w:rPr>
                <w:rStyle w:val="ypks7kbdpwfgdykd3qb9"/>
              </w:rPr>
              <w:t>иметь</w:t>
            </w:r>
            <w:r>
              <w:t xml:space="preserve"> </w:t>
            </w:r>
            <w:r>
              <w:rPr>
                <w:rStyle w:val="ypks7kbdpwfgdykd3qb9"/>
              </w:rPr>
              <w:t>систему обогрева</w:t>
            </w:r>
            <w:r>
              <w:t xml:space="preserve"> </w:t>
            </w:r>
            <w:r>
              <w:rPr>
                <w:rStyle w:val="ypks7kbdpwfgdykd3qb9"/>
              </w:rPr>
              <w:t>салона</w:t>
            </w:r>
            <w:r>
              <w:t xml:space="preserve">.: </w:t>
            </w:r>
            <w:r>
              <w:rPr>
                <w:rStyle w:val="ypks7kbdpwfgdykd3qb9"/>
              </w:rPr>
              <w:t>Транспортные средства</w:t>
            </w:r>
            <w:r>
              <w:t xml:space="preserve"> </w:t>
            </w:r>
            <w:r>
              <w:rPr>
                <w:rStyle w:val="ypks7kbdpwfgdykd3qb9"/>
              </w:rPr>
              <w:t>должны</w:t>
            </w:r>
            <w:r>
              <w:t xml:space="preserve"> </w:t>
            </w:r>
            <w:r>
              <w:rPr>
                <w:rStyle w:val="ypks7kbdpwfgdykd3qb9"/>
              </w:rPr>
              <w:t>иметь</w:t>
            </w:r>
            <w:r>
              <w:t xml:space="preserve"> </w:t>
            </w:r>
            <w:r>
              <w:rPr>
                <w:rStyle w:val="ypks7kbdpwfgdykd3qb9"/>
              </w:rPr>
              <w:t>документ, подтверждающий</w:t>
            </w:r>
            <w:r>
              <w:t xml:space="preserve"> </w:t>
            </w:r>
            <w:r>
              <w:rPr>
                <w:rStyle w:val="ypks7kbdpwfgdykd3qb9"/>
              </w:rPr>
              <w:t>прохождение</w:t>
            </w:r>
            <w:r>
              <w:t xml:space="preserve"> </w:t>
            </w:r>
            <w:r>
              <w:rPr>
                <w:rStyle w:val="ypks7kbdpwfgdykd3qb9"/>
              </w:rPr>
              <w:t>технического</w:t>
            </w:r>
            <w:r>
              <w:t xml:space="preserve"> </w:t>
            </w:r>
            <w:r>
              <w:rPr>
                <w:rStyle w:val="ypks7kbdpwfgdykd3qb9"/>
              </w:rPr>
              <w:t>осмотра, а также действующий договор обязательного страхования ответственности, вытекающей из использования автотранспортных средств, установленный законодательством РА. в случае возникновения неисправности поставщик услуг обязан незамедлительно предоставить новое транспортное средство. другие условия* оплата будет произведена на основании заказа и в обмен на фактически оказанную услугу.</w:t>
            </w:r>
            <w:r>
              <w:t xml:space="preserve"> </w:t>
            </w:r>
            <w:r>
              <w:rPr>
                <w:rStyle w:val="ypks7kbdpwfgdykd3qb9"/>
              </w:rPr>
              <w:t>Тариф</w:t>
            </w:r>
            <w:r>
              <w:t xml:space="preserve"> </w:t>
            </w:r>
            <w:r>
              <w:rPr>
                <w:rStyle w:val="ypks7kbdpwfgdykd3qb9"/>
              </w:rPr>
              <w:t>рассчитывается</w:t>
            </w:r>
            <w:r>
              <w:t xml:space="preserve"> </w:t>
            </w:r>
            <w:r>
              <w:rPr>
                <w:rStyle w:val="ypks7kbdpwfgdykd3qb9"/>
              </w:rPr>
              <w:t>в соответствии</w:t>
            </w:r>
            <w:r>
              <w:t xml:space="preserve"> </w:t>
            </w:r>
            <w:r>
              <w:rPr>
                <w:rStyle w:val="ypks7kbdpwfgdykd3qb9"/>
              </w:rPr>
              <w:t>с пунктом</w:t>
            </w:r>
            <w:r>
              <w:t xml:space="preserve"> </w:t>
            </w:r>
            <w:r>
              <w:rPr>
                <w:rStyle w:val="ypks7kbdpwfgdykd3qb9"/>
              </w:rPr>
              <w:t>6</w:t>
            </w:r>
            <w:r>
              <w:t xml:space="preserve"> </w:t>
            </w:r>
            <w:r>
              <w:rPr>
                <w:rStyle w:val="ypks7kbdpwfgdykd3qb9"/>
              </w:rPr>
              <w:t>Порядка, утвержденного приказом министра ОНКС РА от 21 декабря 2020 года № 47-Н</w:t>
            </w:r>
          </w:p>
        </w:tc>
        <w:tc>
          <w:tcPr>
            <w:tcW w:w="1272" w:type="dxa"/>
          </w:tcPr>
          <w:p w:rsidR="003B2F27" w:rsidRPr="00E40AC8" w:rsidRDefault="006832F4" w:rsidP="005B7138">
            <w:pPr>
              <w:widowControl w:val="0"/>
              <w:spacing w:after="120"/>
              <w:jc w:val="center"/>
              <w:rPr>
                <w:rFonts w:ascii="GHEA Grapalat" w:hAnsi="GHEA Grapalat"/>
                <w:sz w:val="20"/>
              </w:rPr>
            </w:pPr>
            <w:r>
              <w:rPr>
                <w:rFonts w:ascii="GHEA Grapalat" w:hAnsi="GHEA Grapalat"/>
                <w:sz w:val="20"/>
              </w:rPr>
              <w:lastRenderedPageBreak/>
              <w:t>ДРАМ</w:t>
            </w:r>
          </w:p>
        </w:tc>
        <w:tc>
          <w:tcPr>
            <w:tcW w:w="1467" w:type="dxa"/>
          </w:tcPr>
          <w:p w:rsidR="003B2F27" w:rsidRPr="00E40AC8" w:rsidRDefault="006832F4" w:rsidP="005B7138">
            <w:pPr>
              <w:widowControl w:val="0"/>
              <w:spacing w:after="120"/>
              <w:jc w:val="center"/>
              <w:rPr>
                <w:rFonts w:ascii="GHEA Grapalat" w:hAnsi="GHEA Grapalat"/>
                <w:sz w:val="20"/>
              </w:rPr>
            </w:pPr>
            <w:r>
              <w:rPr>
                <w:rFonts w:ascii="GHEA Grapalat" w:hAnsi="GHEA Grapalat"/>
                <w:sz w:val="20"/>
              </w:rPr>
              <w:t>8202250</w:t>
            </w:r>
          </w:p>
        </w:tc>
        <w:tc>
          <w:tcPr>
            <w:tcW w:w="891" w:type="dxa"/>
          </w:tcPr>
          <w:p w:rsidR="003B2F27" w:rsidRPr="00E40AC8" w:rsidRDefault="006832F4" w:rsidP="005B7138">
            <w:pPr>
              <w:widowControl w:val="0"/>
              <w:spacing w:after="120"/>
              <w:jc w:val="center"/>
              <w:rPr>
                <w:rFonts w:ascii="GHEA Grapalat" w:hAnsi="GHEA Grapalat"/>
                <w:sz w:val="20"/>
              </w:rPr>
            </w:pPr>
            <w:r>
              <w:rPr>
                <w:rFonts w:ascii="GHEA Grapalat" w:hAnsi="GHEA Grapalat"/>
                <w:sz w:val="20"/>
              </w:rPr>
              <w:t>1</w:t>
            </w:r>
          </w:p>
        </w:tc>
        <w:tc>
          <w:tcPr>
            <w:tcW w:w="858" w:type="dxa"/>
          </w:tcPr>
          <w:p w:rsidR="003B2F27" w:rsidRPr="00E40AC8" w:rsidRDefault="006832F4" w:rsidP="005B7138">
            <w:pPr>
              <w:widowControl w:val="0"/>
              <w:spacing w:after="120"/>
              <w:jc w:val="center"/>
              <w:rPr>
                <w:rFonts w:ascii="GHEA Grapalat" w:hAnsi="GHEA Grapalat"/>
                <w:sz w:val="20"/>
              </w:rPr>
            </w:pPr>
            <w:r w:rsidRPr="006832F4">
              <w:rPr>
                <w:rStyle w:val="ypks7kbdpwfgdykd3qb9"/>
              </w:rPr>
              <w:t>“</w:t>
            </w:r>
            <w:r>
              <w:rPr>
                <w:rStyle w:val="ypks7kbdpwfgdykd3qb9"/>
              </w:rPr>
              <w:t xml:space="preserve"> Средняя школа имени Мартика Геворкяна в ерасхауни " от ГНКО</w:t>
            </w:r>
            <w:r>
              <w:t xml:space="preserve"> </w:t>
            </w:r>
            <w:r>
              <w:rPr>
                <w:rStyle w:val="ypks7kbdpwfgdykd3qb9"/>
              </w:rPr>
              <w:t>(Армавирская</w:t>
            </w:r>
            <w:r>
              <w:t xml:space="preserve"> </w:t>
            </w:r>
            <w:r>
              <w:rPr>
                <w:rStyle w:val="ypks7kbdpwfgdykd3qb9"/>
              </w:rPr>
              <w:t>область, община</w:t>
            </w:r>
            <w:r>
              <w:t xml:space="preserve"> </w:t>
            </w:r>
            <w:r>
              <w:rPr>
                <w:rStyle w:val="ypks7kbdpwfgdykd3qb9"/>
              </w:rPr>
              <w:t>Мецамор, село</w:t>
            </w:r>
            <w:r>
              <w:t xml:space="preserve"> </w:t>
            </w:r>
            <w:r>
              <w:rPr>
                <w:rStyle w:val="ypks7kbdpwfgdykd3qb9"/>
              </w:rPr>
              <w:t>Ерасхаун</w:t>
            </w:r>
            <w:r>
              <w:t xml:space="preserve"> </w:t>
            </w:r>
            <w:r>
              <w:rPr>
                <w:rStyle w:val="ypks7kbdpwfgdykd3qb9"/>
              </w:rPr>
              <w:t>1-я улица, 21 дом) в ГНКО «Ехегнутская средняя школа» (Армавирский МАРЗ, Ехегнут С. Мецамор,</w:t>
            </w:r>
            <w:r>
              <w:t xml:space="preserve"> </w:t>
            </w:r>
            <w:r>
              <w:rPr>
                <w:rStyle w:val="ypks7kbdpwfgdykd3qb9"/>
              </w:rPr>
              <w:t>3-я улица, 22 дом)</w:t>
            </w:r>
          </w:p>
        </w:tc>
        <w:tc>
          <w:tcPr>
            <w:tcW w:w="935" w:type="dxa"/>
          </w:tcPr>
          <w:p w:rsidR="003B2F27" w:rsidRPr="00E40AC8" w:rsidRDefault="00F834B4" w:rsidP="005B7138">
            <w:pPr>
              <w:widowControl w:val="0"/>
              <w:spacing w:after="120"/>
              <w:jc w:val="center"/>
              <w:rPr>
                <w:rFonts w:ascii="GHEA Grapalat" w:hAnsi="GHEA Grapalat"/>
                <w:sz w:val="20"/>
              </w:rPr>
            </w:pPr>
            <w:r>
              <w:rPr>
                <w:rStyle w:val="ypks7kbdpwfgdykd3qb9"/>
              </w:rPr>
              <w:t>Поставка</w:t>
            </w:r>
            <w:r>
              <w:t xml:space="preserve"> </w:t>
            </w:r>
            <w:r>
              <w:rPr>
                <w:rStyle w:val="ypks7kbdpwfgdykd3qb9"/>
              </w:rPr>
              <w:t>осуществляется</w:t>
            </w:r>
            <w:r>
              <w:t xml:space="preserve"> </w:t>
            </w:r>
            <w:r>
              <w:rPr>
                <w:rStyle w:val="ypks7kbdpwfgdykd3qb9"/>
              </w:rPr>
              <w:t>не менее чем через 20 дней с даты вступления контракта в силу,</w:t>
            </w:r>
            <w:r>
              <w:t xml:space="preserve"> </w:t>
            </w:r>
            <w:r>
              <w:rPr>
                <w:rStyle w:val="ypks7kbdpwfgdykd3qb9"/>
              </w:rPr>
              <w:t>но</w:t>
            </w:r>
            <w:r>
              <w:t xml:space="preserve"> </w:t>
            </w:r>
            <w:r>
              <w:rPr>
                <w:rStyle w:val="ypks7kbdpwfgdykd3qb9"/>
              </w:rPr>
              <w:t>не</w:t>
            </w:r>
            <w:r>
              <w:t xml:space="preserve"> </w:t>
            </w:r>
            <w:r>
              <w:rPr>
                <w:rStyle w:val="ypks7kbdpwfgdykd3qb9"/>
              </w:rPr>
              <w:t>позднее</w:t>
            </w:r>
            <w:r>
              <w:t xml:space="preserve"> </w:t>
            </w:r>
            <w:r>
              <w:rPr>
                <w:rStyle w:val="ypks7kbdpwfgdykd3qb9"/>
              </w:rPr>
              <w:t>05.01.2026</w:t>
            </w:r>
            <w:r>
              <w:t>,</w:t>
            </w:r>
          </w:p>
        </w:tc>
      </w:tr>
      <w:tr w:rsidR="003B2F27" w:rsidRPr="00E40AC8" w:rsidTr="005B7138">
        <w:trPr>
          <w:trHeight w:val="439"/>
          <w:jc w:val="center"/>
        </w:trPr>
        <w:tc>
          <w:tcPr>
            <w:tcW w:w="2036" w:type="dxa"/>
          </w:tcPr>
          <w:p w:rsidR="003B2F27" w:rsidRPr="00E40AC8" w:rsidRDefault="003B2F27" w:rsidP="005B7138">
            <w:pPr>
              <w:widowControl w:val="0"/>
              <w:spacing w:after="120"/>
              <w:jc w:val="center"/>
              <w:rPr>
                <w:rFonts w:ascii="GHEA Grapalat" w:hAnsi="GHEA Grapalat"/>
                <w:sz w:val="20"/>
              </w:rPr>
            </w:pPr>
          </w:p>
        </w:tc>
        <w:tc>
          <w:tcPr>
            <w:tcW w:w="2146" w:type="dxa"/>
          </w:tcPr>
          <w:p w:rsidR="003B2F27" w:rsidRPr="00E40AC8" w:rsidRDefault="003B2F27" w:rsidP="005B7138">
            <w:pPr>
              <w:widowControl w:val="0"/>
              <w:spacing w:after="120"/>
              <w:jc w:val="center"/>
              <w:rPr>
                <w:rFonts w:ascii="GHEA Grapalat" w:hAnsi="GHEA Grapalat"/>
                <w:sz w:val="20"/>
              </w:rPr>
            </w:pPr>
          </w:p>
        </w:tc>
        <w:tc>
          <w:tcPr>
            <w:tcW w:w="1592" w:type="dxa"/>
          </w:tcPr>
          <w:p w:rsidR="003B2F27" w:rsidRPr="00E40AC8" w:rsidRDefault="003B2F27" w:rsidP="005B7138">
            <w:pPr>
              <w:widowControl w:val="0"/>
              <w:spacing w:after="120"/>
              <w:jc w:val="center"/>
              <w:rPr>
                <w:rFonts w:ascii="GHEA Grapalat" w:hAnsi="GHEA Grapalat"/>
                <w:sz w:val="20"/>
              </w:rPr>
            </w:pPr>
          </w:p>
        </w:tc>
        <w:tc>
          <w:tcPr>
            <w:tcW w:w="1272" w:type="dxa"/>
          </w:tcPr>
          <w:p w:rsidR="003B2F27" w:rsidRPr="00E40AC8" w:rsidRDefault="003B2F27" w:rsidP="005B7138">
            <w:pPr>
              <w:widowControl w:val="0"/>
              <w:spacing w:after="120"/>
              <w:jc w:val="center"/>
              <w:rPr>
                <w:rFonts w:ascii="GHEA Grapalat" w:hAnsi="GHEA Grapalat"/>
                <w:sz w:val="20"/>
              </w:rPr>
            </w:pPr>
          </w:p>
        </w:tc>
        <w:tc>
          <w:tcPr>
            <w:tcW w:w="1467" w:type="dxa"/>
          </w:tcPr>
          <w:p w:rsidR="003B2F27" w:rsidRPr="00E40AC8" w:rsidRDefault="003B2F27" w:rsidP="005B7138">
            <w:pPr>
              <w:widowControl w:val="0"/>
              <w:spacing w:after="120"/>
              <w:jc w:val="center"/>
              <w:rPr>
                <w:rFonts w:ascii="GHEA Grapalat" w:hAnsi="GHEA Grapalat"/>
                <w:sz w:val="20"/>
              </w:rPr>
            </w:pPr>
          </w:p>
        </w:tc>
        <w:tc>
          <w:tcPr>
            <w:tcW w:w="891" w:type="dxa"/>
          </w:tcPr>
          <w:p w:rsidR="003B2F27" w:rsidRPr="00E40AC8" w:rsidRDefault="003B2F27" w:rsidP="005B7138">
            <w:pPr>
              <w:widowControl w:val="0"/>
              <w:spacing w:after="120"/>
              <w:jc w:val="center"/>
              <w:rPr>
                <w:rFonts w:ascii="GHEA Grapalat" w:hAnsi="GHEA Grapalat"/>
                <w:sz w:val="20"/>
              </w:rPr>
            </w:pPr>
          </w:p>
        </w:tc>
        <w:tc>
          <w:tcPr>
            <w:tcW w:w="858" w:type="dxa"/>
          </w:tcPr>
          <w:p w:rsidR="003B2F27" w:rsidRPr="00E40AC8" w:rsidRDefault="003B2F27" w:rsidP="005B7138">
            <w:pPr>
              <w:widowControl w:val="0"/>
              <w:spacing w:after="120"/>
              <w:jc w:val="center"/>
              <w:rPr>
                <w:rFonts w:ascii="GHEA Grapalat" w:hAnsi="GHEA Grapalat"/>
                <w:sz w:val="20"/>
              </w:rPr>
            </w:pPr>
          </w:p>
        </w:tc>
        <w:tc>
          <w:tcPr>
            <w:tcW w:w="935" w:type="dxa"/>
          </w:tcPr>
          <w:p w:rsidR="003B2F27" w:rsidRPr="00E40AC8" w:rsidRDefault="003B2F27" w:rsidP="005B7138">
            <w:pPr>
              <w:widowControl w:val="0"/>
              <w:spacing w:after="120"/>
              <w:jc w:val="center"/>
              <w:rPr>
                <w:rFonts w:ascii="GHEA Grapalat" w:hAnsi="GHEA Grapalat"/>
                <w:sz w:val="20"/>
              </w:rPr>
            </w:pP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43"/>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44"/>
              <w:t>**</w:t>
            </w:r>
          </w:p>
        </w:tc>
      </w:tr>
      <w:tr w:rsidR="003B2F27" w:rsidRPr="00F412AC" w:rsidTr="005B7138">
        <w:trPr>
          <w:trHeight w:val="742"/>
          <w:jc w:val="center"/>
        </w:trPr>
        <w:tc>
          <w:tcPr>
            <w:tcW w:w="1006" w:type="dxa"/>
          </w:tcPr>
          <w:p w:rsidR="003B2F27" w:rsidRPr="00F412AC" w:rsidRDefault="00F834B4" w:rsidP="005B7138">
            <w:pPr>
              <w:widowControl w:val="0"/>
              <w:spacing w:after="120"/>
              <w:jc w:val="center"/>
              <w:rPr>
                <w:rFonts w:ascii="GHEA Grapalat" w:hAnsi="GHEA Grapalat"/>
                <w:sz w:val="16"/>
              </w:rPr>
            </w:pPr>
            <w:r>
              <w:rPr>
                <w:rFonts w:ascii="GHEA Grapalat" w:hAnsi="GHEA Grapalat"/>
                <w:sz w:val="16"/>
              </w:rPr>
              <w:t>1</w:t>
            </w:r>
          </w:p>
        </w:tc>
        <w:tc>
          <w:tcPr>
            <w:tcW w:w="1212" w:type="dxa"/>
          </w:tcPr>
          <w:p w:rsidR="003B2F27" w:rsidRPr="00F412AC" w:rsidRDefault="00F834B4" w:rsidP="005B7138">
            <w:pPr>
              <w:widowControl w:val="0"/>
              <w:spacing w:after="120"/>
              <w:jc w:val="center"/>
              <w:rPr>
                <w:rFonts w:ascii="GHEA Grapalat" w:hAnsi="GHEA Grapalat"/>
                <w:sz w:val="16"/>
              </w:rPr>
            </w:pPr>
            <w:r w:rsidRPr="009D3652">
              <w:rPr>
                <w:sz w:val="16"/>
                <w:szCs w:val="16"/>
              </w:rPr>
              <w:t>60131100</w:t>
            </w:r>
          </w:p>
        </w:tc>
        <w:tc>
          <w:tcPr>
            <w:tcW w:w="843" w:type="dxa"/>
          </w:tcPr>
          <w:p w:rsidR="003B2F27" w:rsidRPr="00F412AC" w:rsidRDefault="00F834B4" w:rsidP="005B7138">
            <w:pPr>
              <w:widowControl w:val="0"/>
              <w:spacing w:after="120"/>
              <w:jc w:val="center"/>
              <w:rPr>
                <w:rFonts w:ascii="GHEA Grapalat" w:hAnsi="GHEA Grapalat"/>
                <w:sz w:val="16"/>
              </w:rPr>
            </w:pPr>
            <w:r w:rsidRPr="00782D60">
              <w:rPr>
                <w:rFonts w:ascii="GHEA Grapalat" w:hAnsi="GHEA Grapalat"/>
                <w:i/>
                <w:spacing w:val="6"/>
              </w:rPr>
              <w:t xml:space="preserve">поставку </w:t>
            </w:r>
            <w:r>
              <w:rPr>
                <w:rFonts w:ascii="GHEA Grapalat" w:hAnsi="GHEA Grapalat"/>
                <w:i/>
              </w:rPr>
              <w:t>п</w:t>
            </w:r>
            <w:r w:rsidRPr="00AE3B48">
              <w:rPr>
                <w:rFonts w:ascii="GHEA Grapalat" w:hAnsi="GHEA Grapalat"/>
                <w:i/>
              </w:rPr>
              <w:t>рофессиональные услуги по перевозке пассажиров</w:t>
            </w: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2"/>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02"/>
        <w:gridCol w:w="14"/>
        <w:gridCol w:w="4934"/>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w:t>
            </w:r>
            <w:r w:rsidRPr="00CA2754">
              <w:rPr>
                <w:rFonts w:ascii="GHEA Grapalat" w:hAnsi="GHEA Grapalat"/>
                <w:sz w:val="20"/>
              </w:rPr>
              <w:lastRenderedPageBreak/>
              <w:t>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краткое </w:t>
            </w:r>
            <w:r w:rsidRPr="00CA2754">
              <w:rPr>
                <w:rFonts w:ascii="GHEA Grapalat" w:hAnsi="GHEA Grapalat"/>
                <w:sz w:val="20"/>
              </w:rPr>
              <w:lastRenderedPageBreak/>
              <w:t>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w:t>
            </w:r>
            <w:r w:rsidRPr="00CA2754">
              <w:rPr>
                <w:rFonts w:ascii="GHEA Grapalat" w:hAnsi="GHEA Grapalat"/>
                <w:sz w:val="20"/>
              </w:rPr>
              <w:lastRenderedPageBreak/>
              <w:t>подлежащая уплате (тыс. драмов)</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срок </w:t>
            </w:r>
            <w:r w:rsidRPr="00CA2754">
              <w:rPr>
                <w:rFonts w:ascii="GHEA Grapalat" w:hAnsi="GHEA Grapalat"/>
                <w:sz w:val="20"/>
              </w:rPr>
              <w:lastRenderedPageBreak/>
              <w:t>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8"/>
        <w:gridCol w:w="4742"/>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Default="008D352C"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CE3DEB" w:rsidRPr="00A33C34" w:rsidRDefault="00CE3DEB" w:rsidP="00CE3DEB">
      <w:pPr>
        <w:jc w:val="center"/>
        <w:rPr>
          <w:rFonts w:ascii="GHEA Grapalat" w:hAnsi="GHEA Grapalat" w:cs="GHEA Grapalat"/>
        </w:rPr>
      </w:pPr>
    </w:p>
    <w:p w:rsidR="00CE3DEB" w:rsidRPr="00A33C34" w:rsidRDefault="00CE3DEB" w:rsidP="00CE3DEB">
      <w:pPr>
        <w:jc w:val="center"/>
        <w:rPr>
          <w:rFonts w:ascii="GHEA Grapalat" w:hAnsi="GHEA Grapalat" w:cs="GHEA Grapalat"/>
        </w:rPr>
      </w:pPr>
      <w:r w:rsidRPr="00A33C34">
        <w:rPr>
          <w:rFonts w:ascii="GHEA Grapalat" w:hAnsi="GHEA Grapalat" w:cs="GHEA Grapalat"/>
        </w:rPr>
        <w:lastRenderedPageBreak/>
        <w:t>УВЕДОМЛЕНИЕ</w:t>
      </w:r>
    </w:p>
    <w:p w:rsidR="00CE3DEB" w:rsidRPr="00A33C34" w:rsidRDefault="00CE3DEB" w:rsidP="00CE3DEB">
      <w:pPr>
        <w:jc w:val="center"/>
        <w:rPr>
          <w:rFonts w:ascii="GHEA Grapalat" w:hAnsi="GHEA Grapalat" w:cs="GHEA Grapalat"/>
          <w:lang w:val="hy-AM"/>
        </w:rPr>
      </w:pPr>
    </w:p>
    <w:p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CE3DEB" w:rsidRPr="00A33C34" w:rsidRDefault="00CE3DEB" w:rsidP="00CE3DEB">
      <w:pPr>
        <w:rPr>
          <w:rFonts w:ascii="GHEA Grapalat" w:hAnsi="GHEA Grapalat"/>
          <w:vertAlign w:val="superscript"/>
          <w:lang w:val="es-ES"/>
        </w:rPr>
      </w:pPr>
    </w:p>
    <w:p w:rsidR="00CE3DEB" w:rsidRPr="00A33C34" w:rsidRDefault="00CE3DEB" w:rsidP="00CE3DEB">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CE3DEB" w:rsidRPr="00A33C34" w:rsidRDefault="00CE3DEB" w:rsidP="00CE3DEB">
      <w:pPr>
        <w:rPr>
          <w:rFonts w:ascii="GHEA Grapalat" w:hAnsi="GHEA Grapalat" w:cs="Sylfaen"/>
          <w:sz w:val="20"/>
          <w:szCs w:val="20"/>
          <w:lang w:val="es-ES"/>
        </w:rPr>
      </w:pPr>
    </w:p>
    <w:p w:rsidR="00CE3DEB" w:rsidRPr="00A33C34" w:rsidRDefault="00CE3DEB" w:rsidP="00CE3DEB">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CE3DEB" w:rsidRPr="00A33C34" w:rsidRDefault="00CE3DEB" w:rsidP="00CE3DEB">
      <w:pPr>
        <w:jc w:val="center"/>
        <w:rPr>
          <w:rFonts w:ascii="GHEA Grapalat" w:hAnsi="GHEA Grapalat" w:cs="GHEA Grapalat"/>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CE3DEB" w:rsidRPr="00A33C34" w:rsidRDefault="00CE3DEB" w:rsidP="00CE3DEB">
      <w:pPr>
        <w:jc w:val="center"/>
        <w:rPr>
          <w:rFonts w:ascii="GHEA Grapalat" w:hAnsi="GHEA Grapalat" w:cs="Sylfaen"/>
          <w:sz w:val="16"/>
          <w:szCs w:val="16"/>
          <w:lang w:val="es-ES"/>
        </w:rPr>
      </w:pPr>
    </w:p>
    <w:p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9A8" w:rsidRDefault="00F749A8">
      <w:r>
        <w:separator/>
      </w:r>
    </w:p>
  </w:endnote>
  <w:endnote w:type="continuationSeparator" w:id="0">
    <w:p w:rsidR="00F749A8" w:rsidRDefault="00F74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4D4B2B" w:rsidRPr="00305BEC" w:rsidRDefault="004D4B2B">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30506">
          <w:rPr>
            <w:rFonts w:ascii="GHEA Grapalat" w:hAnsi="GHEA Grapalat"/>
            <w:noProof/>
            <w:sz w:val="24"/>
            <w:szCs w:val="24"/>
          </w:rPr>
          <w:t>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9A8" w:rsidRDefault="00F749A8">
      <w:r>
        <w:separator/>
      </w:r>
    </w:p>
  </w:footnote>
  <w:footnote w:type="continuationSeparator" w:id="0">
    <w:p w:rsidR="00F749A8" w:rsidRDefault="00F749A8">
      <w:r>
        <w:continuationSeparator/>
      </w:r>
    </w:p>
  </w:footnote>
  <w:footnote w:id="1">
    <w:p w:rsidR="004D4B2B" w:rsidRPr="001C4811" w:rsidRDefault="004D4B2B"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r>
        <w:rPr>
          <w:rFonts w:ascii="GHEA Grapalat" w:hAnsi="GHEA Grapalat"/>
          <w:i/>
          <w:lang w:val="hy-AM"/>
        </w:rPr>
        <w:t>.</w:t>
      </w:r>
    </w:p>
  </w:footnote>
  <w:footnote w:id="2">
    <w:p w:rsidR="004D4B2B" w:rsidRPr="00B666FB" w:rsidRDefault="004D4B2B" w:rsidP="004D4B2B">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3">
    <w:p w:rsidR="004D4B2B" w:rsidRPr="008842CE" w:rsidRDefault="004D4B2B"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4">
    <w:p w:rsidR="004D4B2B" w:rsidRPr="00CC584E" w:rsidRDefault="004D4B2B"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CC584E">
        <w:rPr>
          <w:i/>
          <w:sz w:val="20"/>
          <w:szCs w:val="20"/>
        </w:rPr>
        <w:footnoteRef/>
      </w:r>
      <w:r w:rsidRPr="00CC584E">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4D4B2B" w:rsidRPr="00CC584E" w:rsidRDefault="004D4B2B" w:rsidP="00541313">
      <w:pPr>
        <w:widowControl w:val="0"/>
        <w:ind w:firstLine="142"/>
        <w:jc w:val="both"/>
        <w:rPr>
          <w:rFonts w:ascii="GHEA Grapalat" w:hAnsi="GHEA Grapalat"/>
          <w:i/>
          <w:sz w:val="20"/>
          <w:szCs w:val="20"/>
        </w:rPr>
      </w:pPr>
      <w:r w:rsidRPr="00CC584E">
        <w:rPr>
          <w:rFonts w:ascii="GHEA Grapalat" w:hAnsi="GHEA Grapalat"/>
          <w:i/>
          <w:sz w:val="20"/>
          <w:szCs w:val="20"/>
        </w:rPr>
        <w:t>- процедура закупки организована на основании</w:t>
      </w:r>
      <w:ins w:id="1" w:author="Vardan" w:date="2022-10-30T19:17:00Z">
        <w:r>
          <w:rPr>
            <w:rFonts w:ascii="GHEA Grapalat" w:hAnsi="GHEA Grapalat"/>
            <w:i/>
            <w:sz w:val="20"/>
            <w:szCs w:val="20"/>
          </w:rPr>
          <w:t xml:space="preserve"> </w:t>
        </w:r>
      </w:ins>
      <w:r>
        <w:rPr>
          <w:rFonts w:ascii="GHEA Grapalat" w:hAnsi="GHEA Grapalat"/>
          <w:i/>
          <w:sz w:val="20"/>
          <w:szCs w:val="20"/>
        </w:rPr>
        <w:t>1-ого пункта</w:t>
      </w:r>
      <w:r w:rsidRPr="00CC584E">
        <w:rPr>
          <w:rFonts w:ascii="GHEA Grapalat" w:hAnsi="GHEA Grapalat"/>
          <w:i/>
          <w:sz w:val="20"/>
          <w:szCs w:val="20"/>
        </w:rPr>
        <w:t xml:space="preserve"> части 6 статьи 15 Закона РА "О закупках</w:t>
      </w:r>
      <w:r w:rsidRPr="00717193">
        <w:rPr>
          <w:rFonts w:ascii="GHEA Grapalat" w:hAnsi="GHEA Grapalat"/>
          <w:i/>
          <w:sz w:val="20"/>
          <w:szCs w:val="20"/>
        </w:rPr>
        <w:t>"</w:t>
      </w:r>
      <w:r w:rsidRPr="00CC584E">
        <w:rPr>
          <w:rFonts w:ascii="GHEA Grapalat" w:hAnsi="GHEA Grapalat"/>
          <w:i/>
          <w:sz w:val="20"/>
          <w:szCs w:val="20"/>
        </w:rPr>
        <w:t xml:space="preserve">, </w:t>
      </w:r>
    </w:p>
    <w:p w:rsidR="004D4B2B" w:rsidRPr="00CC584E" w:rsidRDefault="004D4B2B" w:rsidP="00541313">
      <w:pPr>
        <w:widowControl w:val="0"/>
        <w:ind w:firstLine="142"/>
        <w:jc w:val="both"/>
        <w:rPr>
          <w:rFonts w:ascii="GHEA Grapalat" w:hAnsi="GHEA Grapalat"/>
          <w:i/>
          <w:sz w:val="20"/>
          <w:szCs w:val="20"/>
        </w:rPr>
      </w:pPr>
      <w:r w:rsidRPr="00CC584E">
        <w:rPr>
          <w:rFonts w:ascii="GHEA Grapalat" w:hAnsi="GHEA Grapalat"/>
          <w:i/>
          <w:sz w:val="20"/>
          <w:szCs w:val="20"/>
        </w:rPr>
        <w:t>-</w:t>
      </w:r>
      <w:r w:rsidRPr="00717193">
        <w:rPr>
          <w:rFonts w:ascii="GHEA Grapalat" w:hAnsi="GHEA Grapalat"/>
          <w:i/>
          <w:sz w:val="20"/>
          <w:szCs w:val="20"/>
        </w:rPr>
        <w:t xml:space="preserve">  запланированная (прогнозируемая) общая цена закупки </w:t>
      </w:r>
      <w:r w:rsidRPr="00CC584E">
        <w:rPr>
          <w:rFonts w:ascii="GHEA Grapalat" w:hAnsi="GHEA Grapalat"/>
          <w:i/>
          <w:sz w:val="20"/>
          <w:szCs w:val="20"/>
        </w:rPr>
        <w:t>услуги по заявке на закупку в рамках данной процедуры не превышает 25 млн. драмов РА</w:t>
      </w:r>
    </w:p>
    <w:p w:rsidR="004D4B2B" w:rsidRPr="00CC584E" w:rsidRDefault="004D4B2B" w:rsidP="00541313">
      <w:pPr>
        <w:widowControl w:val="0"/>
        <w:jc w:val="both"/>
        <w:rPr>
          <w:rFonts w:ascii="GHEA Grapalat" w:hAnsi="GHEA Grapalat"/>
          <w:i/>
          <w:sz w:val="20"/>
          <w:szCs w:val="20"/>
        </w:rPr>
      </w:pPr>
      <w:r w:rsidRPr="00CC584E">
        <w:rPr>
          <w:rFonts w:ascii="GHEA Grapalat" w:hAnsi="GHEA Grapalat"/>
          <w:i/>
          <w:sz w:val="20"/>
          <w:szCs w:val="20"/>
        </w:rPr>
        <w:t xml:space="preserve">  -</w:t>
      </w:r>
      <w:r w:rsidRPr="00717193">
        <w:rPr>
          <w:rFonts w:ascii="GHEA Grapalat" w:hAnsi="GHEA Grapalat"/>
          <w:i/>
          <w:sz w:val="20"/>
          <w:szCs w:val="20"/>
        </w:rPr>
        <w:t xml:space="preserve"> </w:t>
      </w:r>
      <w:r w:rsidRPr="00CC584E">
        <w:rPr>
          <w:rFonts w:ascii="GHEA Grapalat" w:hAnsi="GHEA Grapalat"/>
          <w:i/>
          <w:sz w:val="20"/>
          <w:szCs w:val="20"/>
        </w:rPr>
        <w:t>закупка осуществляется в форме закупки у одного лица, обусловленная безотлагательностью.</w:t>
      </w:r>
    </w:p>
    <w:p w:rsidR="004D4B2B" w:rsidRPr="00D3436F" w:rsidRDefault="004D4B2B" w:rsidP="00541313">
      <w:pPr>
        <w:widowControl w:val="0"/>
        <w:ind w:firstLine="142"/>
        <w:jc w:val="both"/>
        <w:rPr>
          <w:rFonts w:ascii="GHEA Grapalat" w:hAnsi="GHEA Grapalat"/>
          <w:i/>
          <w:sz w:val="20"/>
          <w:szCs w:val="20"/>
        </w:rPr>
      </w:pPr>
      <w:r w:rsidRPr="00CC584E">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4D4B2B" w:rsidRPr="008842CE" w:rsidRDefault="004D4B2B" w:rsidP="001831C4">
      <w:pPr>
        <w:pStyle w:val="af2"/>
        <w:widowControl w:val="0"/>
        <w:jc w:val="both"/>
        <w:rPr>
          <w:rFonts w:ascii="GHEA Grapalat" w:hAnsi="GHEA Grapalat"/>
          <w:lang w:val="af-ZA"/>
        </w:rPr>
      </w:pPr>
    </w:p>
    <w:p w:rsidR="004D4B2B" w:rsidRPr="008842CE" w:rsidRDefault="004D4B2B" w:rsidP="008842CE">
      <w:pPr>
        <w:pStyle w:val="af2"/>
        <w:widowControl w:val="0"/>
        <w:jc w:val="both"/>
        <w:rPr>
          <w:rFonts w:ascii="GHEA Grapalat" w:hAnsi="GHEA Grapalat"/>
          <w:lang w:val="af-ZA"/>
        </w:rPr>
      </w:pPr>
    </w:p>
  </w:footnote>
  <w:footnote w:id="5">
    <w:p w:rsidR="004D4B2B" w:rsidRPr="00B666FB" w:rsidRDefault="004D4B2B" w:rsidP="004D4B2B">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6">
    <w:p w:rsidR="004D4B2B" w:rsidRPr="00617E69" w:rsidRDefault="004D4B2B"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4D4B2B" w:rsidRPr="00CD6B60" w:rsidRDefault="004D4B2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D4B2B" w:rsidRPr="001115E9" w:rsidRDefault="004D4B2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D4B2B" w:rsidRPr="00CD6B60" w:rsidRDefault="004D4B2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7">
    <w:p w:rsidR="004D4B2B" w:rsidRDefault="004D4B2B"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4D4B2B" w:rsidRDefault="004D4B2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4D4B2B" w:rsidRPr="009E2596" w:rsidRDefault="004D4B2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8">
    <w:p w:rsidR="004D4B2B" w:rsidRPr="00C24DBE" w:rsidRDefault="004D4B2B"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4D4B2B" w:rsidRPr="005838BB" w:rsidRDefault="004D4B2B" w:rsidP="00AF1F59">
      <w:pPr>
        <w:pStyle w:val="af2"/>
        <w:jc w:val="both"/>
        <w:rPr>
          <w:rFonts w:asciiTheme="minorHAnsi" w:hAnsiTheme="minorHAnsi"/>
        </w:rPr>
      </w:pPr>
    </w:p>
    <w:p w:rsidR="004D4B2B" w:rsidRPr="00D3436F" w:rsidRDefault="004D4B2B"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4D4B2B" w:rsidRPr="000811C1" w:rsidRDefault="004D4B2B">
      <w:pPr>
        <w:pStyle w:val="af2"/>
        <w:rPr>
          <w:rFonts w:asciiTheme="minorHAnsi" w:hAnsiTheme="minorHAnsi"/>
        </w:rPr>
      </w:pPr>
    </w:p>
  </w:footnote>
  <w:footnote w:id="9">
    <w:p w:rsidR="004D4B2B" w:rsidRDefault="004D4B2B" w:rsidP="00B351F5">
      <w:pPr>
        <w:pStyle w:val="af2"/>
        <w:rPr>
          <w:ins w:id="2" w:author="Vardan" w:date="2022-10-30T19:26:00Z"/>
          <w:rFonts w:ascii="GHEA Grapalat" w:hAnsi="GHEA Grapalat"/>
          <w:i/>
        </w:rPr>
      </w:pPr>
      <w:r>
        <w:rPr>
          <w:rStyle w:val="af6"/>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rsidR="004D4B2B" w:rsidRPr="0093507A" w:rsidRDefault="004D4B2B" w:rsidP="00CB2961">
      <w:pPr>
        <w:pStyle w:val="af2"/>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4D4B2B" w:rsidRPr="0093507A" w:rsidRDefault="004D4B2B" w:rsidP="00814D5C">
      <w:pPr>
        <w:pStyle w:val="af2"/>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rsidR="004D4B2B" w:rsidRPr="002C2499" w:rsidRDefault="004D4B2B" w:rsidP="00814D5C">
      <w:pPr>
        <w:pStyle w:val="af2"/>
        <w:jc w:val="both"/>
      </w:pPr>
    </w:p>
    <w:p w:rsidR="004D4B2B" w:rsidRPr="000811C1" w:rsidRDefault="004D4B2B">
      <w:pPr>
        <w:pStyle w:val="af2"/>
        <w:rPr>
          <w:rFonts w:asciiTheme="minorHAnsi" w:hAnsiTheme="minorHAnsi"/>
        </w:rPr>
      </w:pPr>
    </w:p>
  </w:footnote>
  <w:footnote w:id="10">
    <w:p w:rsidR="004D4B2B" w:rsidRPr="00FE2AA4" w:rsidRDefault="004D4B2B">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11">
    <w:p w:rsidR="004D4B2B" w:rsidRPr="008842CE" w:rsidRDefault="004D4B2B"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D4B2B" w:rsidRPr="000811C1" w:rsidRDefault="004D4B2B">
      <w:pPr>
        <w:pStyle w:val="af2"/>
        <w:rPr>
          <w:lang w:val="af-ZA"/>
        </w:rPr>
      </w:pPr>
    </w:p>
  </w:footnote>
  <w:footnote w:id="12">
    <w:p w:rsidR="004D4B2B" w:rsidRPr="00503411" w:rsidRDefault="004D4B2B"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rsidR="004D4B2B" w:rsidRPr="001D0DD7" w:rsidRDefault="004D4B2B"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4D4B2B" w:rsidRPr="00503411" w:rsidRDefault="004D4B2B"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4D4B2B" w:rsidRPr="00CD2651" w:rsidRDefault="004D4B2B">
      <w:pPr>
        <w:pStyle w:val="af2"/>
      </w:pPr>
    </w:p>
  </w:footnote>
  <w:footnote w:id="13">
    <w:p w:rsidR="004D4B2B" w:rsidRPr="00511966" w:rsidRDefault="004D4B2B"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4">
    <w:p w:rsidR="004D4B2B" w:rsidRPr="00B15560" w:rsidRDefault="004D4B2B"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4D4B2B" w:rsidRPr="000811C1" w:rsidRDefault="004D4B2B" w:rsidP="0027573B">
      <w:pPr>
        <w:pStyle w:val="af2"/>
        <w:rPr>
          <w:rFonts w:ascii="Sylfaen" w:hAnsi="Sylfaen"/>
          <w:sz w:val="18"/>
          <w:szCs w:val="18"/>
        </w:rPr>
      </w:pPr>
    </w:p>
  </w:footnote>
  <w:footnote w:id="15">
    <w:p w:rsidR="004D4B2B" w:rsidRPr="00A31673" w:rsidRDefault="004D4B2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6">
    <w:p w:rsidR="004D4B2B" w:rsidRPr="00DE7706" w:rsidRDefault="004D4B2B">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7">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8">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9">
    <w:p w:rsidR="004D4B2B" w:rsidRDefault="004D4B2B" w:rsidP="006B3E56">
      <w:pPr>
        <w:jc w:val="both"/>
      </w:pPr>
    </w:p>
    <w:p w:rsidR="004D4B2B" w:rsidRDefault="004D4B2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4D4B2B" w:rsidRPr="00503980" w:rsidRDefault="004D4B2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4D4B2B" w:rsidRPr="003905B4" w:rsidRDefault="004D4B2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4D4B2B" w:rsidRPr="008D64EE" w:rsidRDefault="004D4B2B" w:rsidP="006B3E56">
      <w:pPr>
        <w:pStyle w:val="af2"/>
        <w:rPr>
          <w:rFonts w:asciiTheme="minorHAnsi" w:hAnsiTheme="minorHAnsi"/>
        </w:rPr>
      </w:pPr>
    </w:p>
  </w:footnote>
  <w:footnote w:id="20">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1">
    <w:p w:rsidR="004D4B2B" w:rsidRPr="00D3436F" w:rsidRDefault="004D4B2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D4B2B" w:rsidRPr="00D3436F" w:rsidRDefault="004D4B2B">
      <w:pPr>
        <w:pStyle w:val="af2"/>
        <w:rPr>
          <w:lang w:val="es-ES"/>
        </w:rPr>
      </w:pPr>
    </w:p>
  </w:footnote>
  <w:footnote w:id="22">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3">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4">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5">
    <w:p w:rsidR="00326C61" w:rsidRPr="00B666FB" w:rsidRDefault="00326C61" w:rsidP="00326C61">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6">
    <w:p w:rsidR="004D4B2B" w:rsidRDefault="004D4B2B"/>
    <w:p w:rsidR="004D4B2B" w:rsidRPr="008842CE" w:rsidRDefault="004D4B2B" w:rsidP="003D2FE2">
      <w:pPr>
        <w:pStyle w:val="af2"/>
        <w:jc w:val="both"/>
      </w:pPr>
    </w:p>
  </w:footnote>
  <w:footnote w:id="27">
    <w:p w:rsidR="006832F4" w:rsidRPr="00B666FB" w:rsidRDefault="006832F4" w:rsidP="006832F4">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8">
    <w:p w:rsidR="006832F4" w:rsidRPr="00B666FB" w:rsidRDefault="006832F4" w:rsidP="006832F4">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29">
    <w:p w:rsidR="004D4B2B" w:rsidRPr="008842CE" w:rsidRDefault="004D4B2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4D4B2B" w:rsidRPr="008842CE" w:rsidRDefault="004D4B2B" w:rsidP="000A214C">
      <w:pPr>
        <w:pStyle w:val="af2"/>
        <w:jc w:val="both"/>
        <w:rPr>
          <w:rFonts w:ascii="GHEA Grapalat" w:hAnsi="GHEA Grapalat"/>
        </w:rPr>
      </w:pPr>
    </w:p>
  </w:footnote>
  <w:footnote w:id="30">
    <w:p w:rsidR="004D4B2B" w:rsidRDefault="004D4B2B"/>
    <w:p w:rsidR="004D4B2B" w:rsidRPr="008842CE" w:rsidRDefault="004D4B2B" w:rsidP="000A214C">
      <w:pPr>
        <w:pStyle w:val="af2"/>
        <w:jc w:val="both"/>
      </w:pPr>
    </w:p>
  </w:footnote>
  <w:footnote w:id="31">
    <w:p w:rsidR="006832F4" w:rsidRPr="00B666FB" w:rsidRDefault="006832F4" w:rsidP="006832F4">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32">
    <w:p w:rsidR="006832F4" w:rsidRPr="00B666FB" w:rsidRDefault="006832F4" w:rsidP="006832F4">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33">
    <w:p w:rsidR="004D4B2B" w:rsidRPr="002A7C6E" w:rsidRDefault="004D4B2B"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4D4B2B" w:rsidRPr="00D81E0E" w:rsidRDefault="004D4B2B"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34">
    <w:p w:rsidR="004D4B2B" w:rsidRPr="006F5F33" w:rsidRDefault="004D4B2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35">
    <w:p w:rsidR="004D4B2B" w:rsidRPr="006F5F33" w:rsidRDefault="004D4B2B"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36">
    <w:p w:rsidR="004D4B2B" w:rsidRPr="00EB336B" w:rsidRDefault="004D4B2B"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4D4B2B" w:rsidRDefault="004D4B2B" w:rsidP="003B2F27">
      <w:pPr>
        <w:pStyle w:val="af2"/>
        <w:rPr>
          <w:rFonts w:asciiTheme="minorHAnsi" w:hAnsiTheme="minorHAnsi"/>
        </w:rPr>
      </w:pPr>
    </w:p>
    <w:p w:rsidR="004D4B2B" w:rsidRPr="008F6EF8" w:rsidRDefault="004D4B2B"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4D4B2B" w:rsidRPr="00576D9C" w:rsidRDefault="004D4B2B" w:rsidP="003B2F27">
      <w:pPr>
        <w:pStyle w:val="af2"/>
        <w:rPr>
          <w:rFonts w:asciiTheme="minorHAnsi" w:hAnsiTheme="minorHAnsi"/>
        </w:rPr>
      </w:pPr>
    </w:p>
  </w:footnote>
  <w:footnote w:id="37">
    <w:p w:rsidR="004D4B2B" w:rsidRPr="00892F7F" w:rsidRDefault="004D4B2B"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4D4B2B" w:rsidRPr="0013046C" w:rsidRDefault="004D4B2B"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4D4B2B" w:rsidRPr="0013046C" w:rsidRDefault="004D4B2B"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4D4B2B" w:rsidRPr="006F5F33" w:rsidRDefault="004D4B2B"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4D4B2B" w:rsidRPr="00552B23" w:rsidTr="00E3441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4D4B2B" w:rsidRPr="0067463A" w:rsidRDefault="004D4B2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4D4B2B" w:rsidRPr="0067463A" w:rsidRDefault="004D4B2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4D4B2B" w:rsidRPr="00552B23" w:rsidTr="00E3441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2"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r>
      <w:tr w:rsidR="004D4B2B" w:rsidRPr="00552B23" w:rsidTr="00E3441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2"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r>
      <w:tr w:rsidR="004D4B2B" w:rsidRPr="00552B23" w:rsidTr="00E3441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2"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r>
      <w:tr w:rsidR="004D4B2B" w:rsidRPr="00552B23" w:rsidTr="00E3441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1"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c>
          <w:tcPr>
            <w:tcW w:w="2632" w:type="dxa"/>
          </w:tcPr>
          <w:p w:rsidR="004D4B2B" w:rsidRPr="00552B23" w:rsidRDefault="004D4B2B" w:rsidP="00E3441C">
            <w:pPr>
              <w:pStyle w:val="af4"/>
              <w:spacing w:before="0" w:beforeAutospacing="0" w:after="0" w:afterAutospacing="0" w:line="360" w:lineRule="auto"/>
              <w:jc w:val="center"/>
              <w:rPr>
                <w:rFonts w:ascii="GHEA Grapalat" w:hAnsi="GHEA Grapalat"/>
                <w:i/>
                <w:sz w:val="16"/>
              </w:rPr>
            </w:pPr>
          </w:p>
        </w:tc>
      </w:tr>
    </w:tbl>
    <w:p w:rsidR="004D4B2B" w:rsidRPr="006F5F33" w:rsidRDefault="004D4B2B"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4D4B2B" w:rsidRPr="00576D9C" w:rsidRDefault="004D4B2B" w:rsidP="003B2F27">
      <w:pPr>
        <w:pStyle w:val="af2"/>
        <w:jc w:val="both"/>
        <w:rPr>
          <w:rFonts w:ascii="GHEA Grapalat" w:hAnsi="GHEA Grapalat"/>
          <w:lang w:val="hy-AM"/>
        </w:rPr>
      </w:pPr>
    </w:p>
  </w:footnote>
  <w:footnote w:id="38">
    <w:p w:rsidR="004D4B2B" w:rsidRPr="006F5F33" w:rsidRDefault="004D4B2B"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9">
    <w:p w:rsidR="004D4B2B" w:rsidRPr="006F5F33" w:rsidRDefault="004D4B2B"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40">
    <w:p w:rsidR="004D4B2B" w:rsidRPr="006F5F33" w:rsidRDefault="004D4B2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41">
    <w:p w:rsidR="004D4B2B" w:rsidRPr="00E40AC8" w:rsidRDefault="004D4B2B" w:rsidP="003B2F27">
      <w:pPr>
        <w:pStyle w:val="af2"/>
        <w:jc w:val="both"/>
      </w:pPr>
      <w:r>
        <w:rPr>
          <w:rStyle w:val="af6"/>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42">
    <w:p w:rsidR="004D4B2B" w:rsidRPr="00E40AC8" w:rsidRDefault="004D4B2B"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43">
    <w:p w:rsidR="004D4B2B" w:rsidRPr="00CA2754" w:rsidRDefault="004D4B2B"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4D4B2B" w:rsidRPr="00CA2754" w:rsidRDefault="004D4B2B" w:rsidP="003B2F27">
      <w:pPr>
        <w:pStyle w:val="af2"/>
        <w:jc w:val="both"/>
        <w:rPr>
          <w:sz w:val="2"/>
          <w:szCs w:val="2"/>
        </w:rPr>
      </w:pPr>
    </w:p>
  </w:footnote>
  <w:footnote w:id="44">
    <w:p w:rsidR="004D4B2B" w:rsidRPr="00CA2754" w:rsidRDefault="004D4B2B"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3E9"/>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06"/>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36EA"/>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6C61"/>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4B2B"/>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2F4"/>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3B8"/>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4C0"/>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9A8"/>
    <w:rsid w:val="00F74DA0"/>
    <w:rsid w:val="00F7541A"/>
    <w:rsid w:val="00F7609B"/>
    <w:rsid w:val="00F763EC"/>
    <w:rsid w:val="00F775CA"/>
    <w:rsid w:val="00F77652"/>
    <w:rsid w:val="00F80761"/>
    <w:rsid w:val="00F825AC"/>
    <w:rsid w:val="00F82623"/>
    <w:rsid w:val="00F827F5"/>
    <w:rsid w:val="00F82CB7"/>
    <w:rsid w:val="00F83250"/>
    <w:rsid w:val="00F83409"/>
    <w:rsid w:val="00F834B4"/>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0C0F7"/>
  <w15:docId w15:val="{17E69E75-6A9C-421A-A1FE-5A94FE4E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 w:type="paragraph" w:styleId="aff4">
    <w:name w:val="No Spacing"/>
    <w:uiPriority w:val="1"/>
    <w:qFormat/>
    <w:rsid w:val="00CE54C0"/>
    <w:rPr>
      <w:sz w:val="24"/>
      <w:szCs w:val="24"/>
    </w:rPr>
  </w:style>
  <w:style w:type="character" w:customStyle="1" w:styleId="ypks7kbdpwfgdykd3qb9">
    <w:name w:val="ypks7kbdpwfgdykd3qb9"/>
    <w:basedOn w:val="a0"/>
    <w:rsid w:val="00683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1100B-18D7-4B27-9B08-7AE1E33E3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2419</TotalTime>
  <Pages>1</Pages>
  <Words>24754</Words>
  <Characters>141104</Characters>
  <Application>Microsoft Office Word</Application>
  <DocSecurity>0</DocSecurity>
  <Lines>1175</Lines>
  <Paragraphs>331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165527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LIPARIT</cp:lastModifiedBy>
  <cp:revision>4</cp:revision>
  <cp:lastPrinted>2018-02-16T07:12:00Z</cp:lastPrinted>
  <dcterms:created xsi:type="dcterms:W3CDTF">2019-10-28T07:04:00Z</dcterms:created>
  <dcterms:modified xsi:type="dcterms:W3CDTF">2025-12-05T08:04:00Z</dcterms:modified>
</cp:coreProperties>
</file>